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1D477" w14:textId="52BEE4FD" w:rsidR="00214576" w:rsidRPr="0022244F" w:rsidRDefault="000440CE" w:rsidP="0093333D">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w:t>
      </w:r>
      <w:r w:rsidRPr="0022244F">
        <w:rPr>
          <w:rFonts w:ascii="Arial" w:eastAsia="Calibri" w:hAnsi="Arial" w:cs="Arial"/>
          <w:b/>
          <w:bCs/>
          <w:color w:val="000000" w:themeColor="text1"/>
          <w:sz w:val="20"/>
          <w:szCs w:val="20"/>
        </w:rPr>
        <w:t>ríloha č.</w:t>
      </w:r>
      <w:r w:rsidR="007C1F8E">
        <w:rPr>
          <w:rFonts w:ascii="Arial" w:eastAsia="Calibri" w:hAnsi="Arial" w:cs="Arial"/>
          <w:b/>
          <w:bCs/>
          <w:color w:val="000000" w:themeColor="text1"/>
          <w:sz w:val="20"/>
          <w:szCs w:val="20"/>
        </w:rPr>
        <w:t>9</w:t>
      </w:r>
      <w:r w:rsidR="00D04EBB">
        <w:rPr>
          <w:rFonts w:ascii="Arial" w:eastAsia="Calibri" w:hAnsi="Arial" w:cs="Arial"/>
          <w:b/>
          <w:bCs/>
          <w:color w:val="000000" w:themeColor="text1"/>
          <w:sz w:val="20"/>
          <w:szCs w:val="20"/>
        </w:rPr>
        <w:t>.A</w:t>
      </w:r>
    </w:p>
    <w:p w14:paraId="7CAC3764" w14:textId="02158BF6"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Spôsob vyhodnotenia kritérií</w:t>
      </w:r>
    </w:p>
    <w:p w14:paraId="75D5EE76" w14:textId="77777777"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pre hodnotenie žiadostí o NFP v rámci</w:t>
      </w:r>
    </w:p>
    <w:p w14:paraId="05C403CD" w14:textId="0FA717F0" w:rsidR="000440CE" w:rsidRDefault="000440CE" w:rsidP="00F503A1">
      <w:pPr>
        <w:spacing w:after="0" w:line="288" w:lineRule="auto"/>
        <w:ind w:right="91"/>
        <w:jc w:val="center"/>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Integrovaného regionálneho operačného programu</w:t>
      </w:r>
    </w:p>
    <w:p w14:paraId="471C4619" w14:textId="39AAE4AC" w:rsidR="00BE2F8F" w:rsidRDefault="00214576" w:rsidP="00F503A1">
      <w:pPr>
        <w:spacing w:after="0" w:line="288" w:lineRule="auto"/>
        <w:ind w:right="91"/>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7B390138" w14:textId="55CF1D81" w:rsidR="0076465A" w:rsidRPr="002C76A7" w:rsidRDefault="0076465A" w:rsidP="0076465A">
      <w:pPr>
        <w:spacing w:after="130" w:line="240" w:lineRule="auto"/>
        <w:ind w:left="1925" w:right="1640"/>
        <w:jc w:val="center"/>
        <w:rPr>
          <w:rFonts w:ascii="Arial" w:eastAsia="Times New Roman" w:hAnsi="Arial" w:cs="Arial"/>
          <w:b/>
          <w:color w:val="000000" w:themeColor="text1"/>
          <w:sz w:val="24"/>
          <w:szCs w:val="19"/>
        </w:rPr>
      </w:pPr>
      <w:r>
        <w:rPr>
          <w:rFonts w:ascii="Arial" w:eastAsia="Times New Roman" w:hAnsi="Arial" w:cs="Arial"/>
          <w:b/>
          <w:bCs/>
          <w:color w:val="000000" w:themeColor="text1"/>
          <w:sz w:val="24"/>
          <w:szCs w:val="19"/>
          <w:lang w:val="en-US" w:bidi="en-US"/>
        </w:rPr>
        <w:t>(</w:t>
      </w:r>
      <w:r w:rsidRPr="00674D51">
        <w:rPr>
          <w:rFonts w:ascii="Arial" w:eastAsia="Times New Roman" w:hAnsi="Arial" w:cs="Arial"/>
          <w:b/>
          <w:bCs/>
          <w:color w:val="000000" w:themeColor="text1"/>
          <w:sz w:val="24"/>
          <w:szCs w:val="19"/>
          <w:lang w:bidi="en-US"/>
        </w:rPr>
        <w:t>platné pre výzvy vyhlásené p</w:t>
      </w:r>
      <w:r>
        <w:rPr>
          <w:rFonts w:ascii="Arial" w:eastAsia="Times New Roman" w:hAnsi="Arial" w:cs="Arial"/>
          <w:b/>
          <w:bCs/>
          <w:color w:val="000000" w:themeColor="text1"/>
          <w:sz w:val="24"/>
          <w:szCs w:val="19"/>
          <w:lang w:bidi="en-US"/>
        </w:rPr>
        <w:t>red</w:t>
      </w:r>
      <w:r w:rsidRPr="00674D51">
        <w:rPr>
          <w:rFonts w:ascii="Arial" w:eastAsia="Times New Roman" w:hAnsi="Arial" w:cs="Arial"/>
          <w:b/>
          <w:bCs/>
          <w:color w:val="000000" w:themeColor="text1"/>
          <w:sz w:val="24"/>
          <w:szCs w:val="19"/>
          <w:lang w:bidi="en-US"/>
        </w:rPr>
        <w:t xml:space="preserve"> nadobudnutí</w:t>
      </w:r>
      <w:r>
        <w:rPr>
          <w:rFonts w:ascii="Arial" w:eastAsia="Times New Roman" w:hAnsi="Arial" w:cs="Arial"/>
          <w:b/>
          <w:bCs/>
          <w:color w:val="000000" w:themeColor="text1"/>
          <w:sz w:val="24"/>
          <w:szCs w:val="19"/>
          <w:lang w:bidi="en-US"/>
        </w:rPr>
        <w:t>m</w:t>
      </w:r>
      <w:r w:rsidRPr="00674D51">
        <w:rPr>
          <w:rFonts w:ascii="Arial" w:eastAsia="Times New Roman" w:hAnsi="Arial" w:cs="Arial"/>
          <w:b/>
          <w:bCs/>
          <w:color w:val="000000" w:themeColor="text1"/>
          <w:sz w:val="24"/>
          <w:szCs w:val="19"/>
          <w:lang w:bidi="en-US"/>
        </w:rPr>
        <w:t xml:space="preserve"> účinnosti zákona</w:t>
      </w:r>
      <w:r>
        <w:rPr>
          <w:rFonts w:ascii="Arial" w:eastAsia="Times New Roman" w:hAnsi="Arial" w:cs="Arial"/>
          <w:b/>
          <w:bCs/>
          <w:color w:val="000000" w:themeColor="text1"/>
          <w:sz w:val="24"/>
          <w:szCs w:val="19"/>
          <w:lang w:val="en-US" w:bidi="en-US"/>
        </w:rPr>
        <w:t xml:space="preserve"> č. </w:t>
      </w:r>
      <w:r w:rsidR="0062693E" w:rsidRPr="00C67A7A">
        <w:rPr>
          <w:rFonts w:ascii="Arial" w:eastAsia="Times New Roman" w:hAnsi="Arial" w:cs="Arial"/>
          <w:b/>
          <w:bCs/>
          <w:color w:val="000000" w:themeColor="text1"/>
          <w:sz w:val="24"/>
          <w:szCs w:val="19"/>
          <w:lang w:bidi="en-US"/>
        </w:rPr>
        <w:t xml:space="preserve">154/2019 </w:t>
      </w:r>
      <w:r w:rsidR="0062693E" w:rsidRPr="00C67A7A">
        <w:rPr>
          <w:rFonts w:ascii="Arial" w:eastAsia="Times New Roman" w:hAnsi="Arial" w:cs="Arial"/>
          <w:b/>
          <w:bCs/>
          <w:color w:val="000000" w:themeColor="text1"/>
          <w:sz w:val="24"/>
          <w:szCs w:val="19"/>
          <w:lang w:val="en-US" w:bidi="en-US"/>
        </w:rPr>
        <w:t>Z. z.</w:t>
      </w:r>
      <w:r w:rsidR="00D04EBB">
        <w:rPr>
          <w:rStyle w:val="Odkaznapoznmkupodiarou"/>
          <w:rFonts w:ascii="Arial" w:eastAsia="Times New Roman" w:hAnsi="Arial"/>
          <w:b/>
          <w:bCs/>
          <w:color w:val="000000" w:themeColor="text1"/>
          <w:sz w:val="24"/>
          <w:szCs w:val="19"/>
          <w:lang w:val="en-US" w:bidi="en-US"/>
        </w:rPr>
        <w:footnoteReference w:id="1"/>
      </w:r>
      <w:r>
        <w:rPr>
          <w:rFonts w:ascii="Arial" w:eastAsia="Times New Roman" w:hAnsi="Arial" w:cs="Arial"/>
          <w:b/>
          <w:bCs/>
          <w:color w:val="000000" w:themeColor="text1"/>
          <w:sz w:val="24"/>
          <w:szCs w:val="19"/>
          <w:lang w:val="en-US" w:bidi="en-US"/>
        </w:rPr>
        <w:t>)</w:t>
      </w:r>
    </w:p>
    <w:p w14:paraId="278197C7" w14:textId="6FF9C642" w:rsidR="002B4BB6" w:rsidRPr="00D96F1C" w:rsidRDefault="00980F45"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2.2.2 – Zlepšenie kľúčových kompetencií žiakov základných škôl</w:t>
      </w:r>
    </w:p>
    <w:tbl>
      <w:tblPr>
        <w:tblStyle w:val="TableGrid6"/>
        <w:tblW w:w="14850" w:type="dxa"/>
        <w:tblLayout w:type="fixed"/>
        <w:tblLook w:val="04A0" w:firstRow="1" w:lastRow="0" w:firstColumn="1" w:lastColumn="0" w:noHBand="0" w:noVBand="1"/>
      </w:tblPr>
      <w:tblGrid>
        <w:gridCol w:w="606"/>
        <w:gridCol w:w="14244"/>
      </w:tblGrid>
      <w:tr w:rsidR="00E63A14" w:rsidRPr="00D96F1C" w14:paraId="7D6B08F4"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0396FA" w14:textId="300BB1BB" w:rsidR="00E63A14" w:rsidRPr="00D96F1C" w:rsidRDefault="00E63A14" w:rsidP="0016276E">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1.</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2B308" w14:textId="3323BE65"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Príspevok navrhovaného projektu k cieľom a výsledkom IROP a PO 2</w:t>
            </w:r>
          </w:p>
        </w:tc>
      </w:tr>
    </w:tbl>
    <w:p w14:paraId="508D20AA" w14:textId="77777777" w:rsidR="00BE2F8F" w:rsidRPr="00ED37FF" w:rsidRDefault="00BE2F8F" w:rsidP="000E34AD">
      <w:pPr>
        <w:spacing w:after="0"/>
        <w:rPr>
          <w:sz w:val="10"/>
          <w:szCs w:val="10"/>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2028E6" w:rsidRPr="00D96F1C" w14:paraId="119E6987"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B6B0ED"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AE2015"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19101"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F4C93A" w14:textId="77777777" w:rsidR="002B4BB6" w:rsidRPr="00D96F1C" w:rsidRDefault="002B4BB6" w:rsidP="008836B7">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D88531" w14:textId="1B05A30B" w:rsidR="002B4BB6" w:rsidRPr="00D96F1C" w:rsidRDefault="002B4BB6" w:rsidP="008836B7">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w:t>
            </w:r>
            <w:r w:rsidR="002028E6" w:rsidRPr="00D96F1C">
              <w:rPr>
                <w:rFonts w:ascii="Arial" w:hAnsi="Arial" w:cs="Arial"/>
                <w:b/>
                <w:bCs/>
                <w:color w:val="000000" w:themeColor="text1"/>
                <w:sz w:val="19"/>
                <w:szCs w:val="19"/>
                <w:u w:color="000000"/>
              </w:rPr>
              <w:t>odno</w:t>
            </w:r>
            <w:r w:rsidRPr="00D96F1C">
              <w:rPr>
                <w:rFonts w:ascii="Arial" w:hAnsi="Arial" w:cs="Arial"/>
                <w:b/>
                <w:bCs/>
                <w:color w:val="000000" w:themeColor="text1"/>
                <w:sz w:val="19"/>
                <w:szCs w:val="19"/>
                <w:u w:color="000000"/>
              </w:rPr>
              <w:t>tenie</w:t>
            </w:r>
          </w:p>
        </w:tc>
        <w:tc>
          <w:tcPr>
            <w:tcW w:w="405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7AA1D0"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7561167" w14:textId="77777777" w:rsidTr="005E1546">
        <w:trPr>
          <w:trHeight w:val="20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493ABDB6" w:rsidR="00193184" w:rsidRPr="00D96F1C" w:rsidRDefault="00193184" w:rsidP="000E34AD">
            <w:pPr>
              <w:spacing w:line="288" w:lineRule="auto"/>
              <w:contextualSpacing/>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5030CC35"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Pr>
                <w:rFonts w:ascii="Arial" w:hAnsi="Arial" w:cs="Arial"/>
                <w:color w:val="000000" w:themeColor="text1"/>
                <w:sz w:val="19"/>
                <w:szCs w:val="19"/>
              </w:rPr>
              <w:t xml:space="preserve"> s intervenčnou stratégiou IROP, prioritnou osou</w:t>
            </w:r>
            <w:r w:rsidRPr="00C94B78">
              <w:rPr>
                <w:rFonts w:ascii="Arial" w:hAnsi="Arial" w:cs="Arial"/>
                <w:color w:val="000000" w:themeColor="text1"/>
                <w:sz w:val="19"/>
                <w:szCs w:val="19"/>
              </w:rPr>
              <w:t xml:space="preserve"> č. 2 – Ľahší prístup k efektívnym a kvalitnejším verejným službám, špecifickým cieľom 2.2.2 - Zlepšenie kľúčových kompetencií žiakov základných škôl</w:t>
            </w:r>
            <w:r w:rsidRPr="009F3360">
              <w:rPr>
                <w:rFonts w:ascii="Arial" w:hAnsi="Arial" w:cs="Arial"/>
                <w:color w:val="000000" w:themeColor="text1"/>
                <w:sz w:val="19"/>
                <w:szCs w:val="19"/>
              </w:rPr>
              <w:t xml:space="preserve">. </w:t>
            </w:r>
          </w:p>
          <w:p w14:paraId="7B16DB67"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p>
          <w:p w14:paraId="36EBE991" w14:textId="77777777" w:rsidR="00193184" w:rsidRPr="00E24D5C" w:rsidRDefault="00193184" w:rsidP="000E34AD">
            <w:pPr>
              <w:keepNext/>
              <w:keepLines/>
              <w:spacing w:line="288" w:lineRule="auto"/>
              <w:contextualSpacing/>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136C2FED" w14:textId="77777777" w:rsidR="00193184" w:rsidRPr="00C94B78"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Pr="00C94B78">
              <w:rPr>
                <w:rFonts w:ascii="Arial" w:eastAsia="Calibri" w:hAnsi="Arial" w:cs="Arial"/>
                <w:color w:val="000000" w:themeColor="text1"/>
                <w:sz w:val="19"/>
                <w:szCs w:val="19"/>
                <w:lang w:val="sk-SK"/>
              </w:rPr>
              <w:t xml:space="preserve"> OP,</w:t>
            </w:r>
          </w:p>
          <w:p w14:paraId="38775F2E" w14:textId="77777777" w:rsidR="00193184" w:rsidRPr="00A52375"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p>
          <w:p w14:paraId="568B3782" w14:textId="77777777" w:rsidR="00193184" w:rsidRPr="008A62F9"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5DD613A" w14:textId="77777777" w:rsidR="00193184" w:rsidRPr="00EF0D8E" w:rsidRDefault="00193184" w:rsidP="00DD4A04">
            <w:pPr>
              <w:pStyle w:val="Odsekzoznamu"/>
              <w:keepNext/>
              <w:keepLines/>
              <w:numPr>
                <w:ilvl w:val="0"/>
                <w:numId w:val="10"/>
              </w:numPr>
              <w:spacing w:after="0" w:line="288" w:lineRule="auto"/>
              <w:ind w:left="443"/>
              <w:jc w:val="both"/>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Pr="008A62F9">
              <w:rPr>
                <w:rFonts w:ascii="Arial" w:eastAsia="Calibri" w:hAnsi="Arial" w:cs="Arial"/>
                <w:color w:val="000000" w:themeColor="text1"/>
                <w:sz w:val="19"/>
                <w:szCs w:val="19"/>
                <w:lang w:val="sk-SK"/>
              </w:rPr>
              <w:t>s hlavnými zásadami výberu operácií pre príslušný</w:t>
            </w:r>
            <w:r>
              <w:rPr>
                <w:rFonts w:ascii="Arial" w:eastAsia="Calibri" w:hAnsi="Arial" w:cs="Arial"/>
                <w:color w:val="000000" w:themeColor="text1"/>
                <w:sz w:val="19"/>
                <w:szCs w:val="19"/>
                <w:lang w:val="sk-SK"/>
              </w:rPr>
              <w:t xml:space="preserve"> špecifický cieľ.</w:t>
            </w: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8E7B03C" w14:textId="77777777" w:rsidR="00193184" w:rsidRPr="00A21755" w:rsidRDefault="00193184" w:rsidP="000E34AD">
            <w:pPr>
              <w:pStyle w:val="Odsekzoznamu"/>
              <w:keepNext/>
              <w:keepLines/>
              <w:spacing w:after="0" w:line="288" w:lineRule="auto"/>
              <w:jc w:val="both"/>
              <w:outlineLvl w:val="2"/>
              <w:rPr>
                <w:rFonts w:ascii="Arial" w:hAnsi="Arial" w:cs="Arial"/>
                <w:color w:val="000000" w:themeColor="text1"/>
                <w:sz w:val="19"/>
                <w:szCs w:val="19"/>
              </w:rPr>
            </w:pPr>
          </w:p>
          <w:p w14:paraId="77198A31" w14:textId="3B60B02F" w:rsidR="00193184" w:rsidRPr="00D96F1C" w:rsidRDefault="00193184" w:rsidP="000E34AD">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 2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35BA2B14" w:rsidR="00193184" w:rsidRPr="00D96F1C" w:rsidRDefault="00193184" w:rsidP="000E34AD">
            <w:pPr>
              <w:spacing w:line="288" w:lineRule="auto"/>
              <w:contextualSpacing/>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DE28D46" w14:textId="77777777" w:rsidR="00193184" w:rsidRPr="00F93B3F"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p w14:paraId="33D42325" w14:textId="42136A51" w:rsidR="00193184" w:rsidRPr="00D96F1C"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p>
        </w:tc>
        <w:tc>
          <w:tcPr>
            <w:tcW w:w="4054" w:type="dxa"/>
            <w:tcBorders>
              <w:top w:val="single" w:sz="4" w:space="0" w:color="auto"/>
              <w:left w:val="single" w:sz="4" w:space="0" w:color="auto"/>
              <w:bottom w:val="single" w:sz="4" w:space="0" w:color="auto"/>
              <w:right w:val="single" w:sz="4" w:space="0" w:color="auto"/>
            </w:tcBorders>
            <w:vAlign w:val="center"/>
            <w:hideMark/>
          </w:tcPr>
          <w:p w14:paraId="6C5516BC" w14:textId="39CB06E5" w:rsidR="00193184" w:rsidRPr="00D96F1C" w:rsidRDefault="00193184" w:rsidP="000E34AD">
            <w:pPr>
              <w:spacing w:line="288" w:lineRule="auto"/>
              <w:contextualSpacing/>
              <w:jc w:val="both"/>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193184" w:rsidRPr="00D96F1C" w14:paraId="619BE0AA" w14:textId="77777777" w:rsidTr="005E1546">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193184" w:rsidRPr="00D96F1C" w:rsidRDefault="00193184" w:rsidP="00697158">
            <w:pPr>
              <w:spacing w:line="288" w:lineRule="auto"/>
              <w:contextualSpacing/>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193184" w:rsidRPr="00D96F1C" w:rsidRDefault="00193184" w:rsidP="00697158">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193184" w:rsidRPr="00D96F1C" w:rsidRDefault="00193184" w:rsidP="00697158">
            <w:pPr>
              <w:spacing w:line="288" w:lineRule="auto"/>
              <w:contextualSpacing/>
              <w:jc w:val="center"/>
              <w:rPr>
                <w:rFonts w:ascii="Arial" w:eastAsiaTheme="minorHAnsi"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37B92CFA" w:rsidR="00193184" w:rsidRPr="00D96F1C" w:rsidRDefault="00193184" w:rsidP="00697158">
            <w:pPr>
              <w:widowControl w:val="0"/>
              <w:spacing w:line="288" w:lineRule="auto"/>
              <w:contextualSpacing/>
              <w:jc w:val="center"/>
              <w:rPr>
                <w:rFonts w:ascii="Arial" w:eastAsiaTheme="minorHAnsi"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054" w:type="dxa"/>
            <w:tcBorders>
              <w:top w:val="single" w:sz="4" w:space="0" w:color="auto"/>
              <w:left w:val="single" w:sz="4" w:space="0" w:color="auto"/>
              <w:bottom w:val="single" w:sz="4" w:space="0" w:color="auto"/>
              <w:right w:val="single" w:sz="4" w:space="0" w:color="auto"/>
            </w:tcBorders>
            <w:vAlign w:val="center"/>
            <w:hideMark/>
          </w:tcPr>
          <w:p w14:paraId="7A1DBB00" w14:textId="3EC23A58" w:rsidR="00193184" w:rsidRPr="00D96F1C" w:rsidRDefault="00193184" w:rsidP="000E34AD">
            <w:pPr>
              <w:spacing w:line="288" w:lineRule="auto"/>
              <w:contextualSpacing/>
              <w:jc w:val="both"/>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6B9AD272" w14:textId="77777777" w:rsidR="004E7F22" w:rsidRDefault="004E7F22" w:rsidP="00485D5E">
      <w:pPr>
        <w:spacing w:before="120" w:after="120" w:line="288" w:lineRule="auto"/>
        <w:jc w:val="both"/>
        <w:rPr>
          <w:rFonts w:ascii="Arial" w:hAnsi="Arial" w:cs="Arial"/>
          <w:color w:val="000000" w:themeColor="text1"/>
          <w:sz w:val="19"/>
          <w:szCs w:val="19"/>
        </w:rPr>
      </w:pPr>
    </w:p>
    <w:p w14:paraId="27385BDE"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8. Popis cieľovej skupiny, 10.1 Aktivity projektu a očakávané merateľné ukazovatele, príloha Opis projektu.</w:t>
      </w:r>
    </w:p>
    <w:p w14:paraId="382914C3"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444D29AE" w14:textId="34859405" w:rsidR="0080672C" w:rsidRPr="00B5438E" w:rsidRDefault="0080672C" w:rsidP="00DD4A04">
      <w:pPr>
        <w:numPr>
          <w:ilvl w:val="0"/>
          <w:numId w:val="3"/>
        </w:numPr>
        <w:spacing w:before="120" w:after="12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 xml:space="preserve">súlad projektu so špecifickým cieľom </w:t>
      </w:r>
      <w:r w:rsidR="003D1367" w:rsidRPr="00B5438E">
        <w:rPr>
          <w:rFonts w:ascii="Arial" w:hAnsi="Arial" w:cs="Arial"/>
          <w:b/>
          <w:bCs/>
          <w:color w:val="000000" w:themeColor="text1"/>
          <w:sz w:val="19"/>
          <w:szCs w:val="19"/>
        </w:rPr>
        <w:t>2</w:t>
      </w:r>
      <w:r w:rsidRPr="00B5438E">
        <w:rPr>
          <w:rFonts w:ascii="Arial" w:hAnsi="Arial" w:cs="Arial"/>
          <w:b/>
          <w:bCs/>
          <w:color w:val="000000" w:themeColor="text1"/>
          <w:sz w:val="19"/>
          <w:szCs w:val="19"/>
        </w:rPr>
        <w:t>.</w:t>
      </w:r>
      <w:r w:rsidR="003D1367" w:rsidRPr="00B5438E">
        <w:rPr>
          <w:rFonts w:ascii="Arial" w:hAnsi="Arial" w:cs="Arial"/>
          <w:b/>
          <w:bCs/>
          <w:color w:val="000000" w:themeColor="text1"/>
          <w:sz w:val="19"/>
          <w:szCs w:val="19"/>
        </w:rPr>
        <w:t>2.2</w:t>
      </w:r>
    </w:p>
    <w:p w14:paraId="1B0E50C3" w14:textId="6288145B" w:rsidR="00DE6A69" w:rsidRPr="00BA0041" w:rsidRDefault="00AB481E" w:rsidP="00485D5E">
      <w:pPr>
        <w:spacing w:before="120" w:after="120" w:line="288" w:lineRule="auto"/>
        <w:ind w:left="708"/>
        <w:jc w:val="both"/>
        <w:rPr>
          <w:rFonts w:ascii="Arial" w:hAnsi="Arial" w:cs="Arial"/>
          <w:color w:val="000000" w:themeColor="text1"/>
          <w:sz w:val="19"/>
          <w:szCs w:val="19"/>
        </w:rPr>
      </w:pPr>
      <w:r w:rsidRPr="00B5438E">
        <w:rPr>
          <w:rFonts w:ascii="Arial" w:hAnsi="Arial" w:cs="Arial"/>
          <w:color w:val="000000" w:themeColor="text1"/>
          <w:sz w:val="19"/>
          <w:szCs w:val="19"/>
        </w:rPr>
        <w:t>H</w:t>
      </w:r>
      <w:r w:rsidR="00DE6A69" w:rsidRPr="00B5438E">
        <w:rPr>
          <w:rFonts w:ascii="Arial" w:hAnsi="Arial" w:cs="Arial"/>
          <w:color w:val="000000" w:themeColor="text1"/>
          <w:sz w:val="19"/>
          <w:szCs w:val="19"/>
        </w:rPr>
        <w:t xml:space="preserve">odnotí sa (áno/nie), či žiadosť o NFP </w:t>
      </w:r>
      <w:r w:rsidR="00DE6A69" w:rsidRPr="00BA0041">
        <w:rPr>
          <w:rFonts w:ascii="Arial" w:hAnsi="Arial" w:cs="Arial"/>
          <w:color w:val="000000" w:themeColor="text1"/>
          <w:sz w:val="19"/>
          <w:szCs w:val="19"/>
        </w:rPr>
        <w:t>prispieva k cieľom PO 2 Ľahší prístup k efektívnym a kvalitnejším verejným službám, ktorým je vytvorenie podmienok pre kvalitné vzdelávanie a tým zlepšenie kvality života obyvate</w:t>
      </w:r>
      <w:r w:rsidR="003D1367" w:rsidRPr="00BA0041">
        <w:rPr>
          <w:rFonts w:ascii="Arial" w:hAnsi="Arial" w:cs="Arial"/>
          <w:color w:val="000000" w:themeColor="text1"/>
          <w:sz w:val="19"/>
          <w:szCs w:val="19"/>
        </w:rPr>
        <w:t xml:space="preserve">ľstva a je v súlade so špecifickým cieľom </w:t>
      </w:r>
      <w:r w:rsidR="003D1367" w:rsidRPr="00BA0041">
        <w:rPr>
          <w:rFonts w:ascii="Arial" w:hAnsi="Arial" w:cs="Arial"/>
          <w:bCs/>
          <w:color w:val="000000" w:themeColor="text1"/>
          <w:sz w:val="19"/>
          <w:szCs w:val="19"/>
        </w:rPr>
        <w:t>2.2.2</w:t>
      </w:r>
      <w:r w:rsidR="003D1367" w:rsidRPr="00BA0041">
        <w:rPr>
          <w:rFonts w:ascii="Arial" w:hAnsi="Arial" w:cs="Arial"/>
          <w:color w:val="000000" w:themeColor="text1"/>
          <w:sz w:val="19"/>
          <w:szCs w:val="19"/>
        </w:rPr>
        <w:t>, ktorým je zlepšenie kľúčových kompetencií žiakov základných škôl</w:t>
      </w:r>
      <w:r w:rsidR="00DF1468">
        <w:rPr>
          <w:rFonts w:ascii="Arial" w:hAnsi="Arial" w:cs="Arial"/>
          <w:color w:val="000000" w:themeColor="text1"/>
          <w:sz w:val="19"/>
          <w:szCs w:val="19"/>
        </w:rPr>
        <w:t>.</w:t>
      </w:r>
    </w:p>
    <w:p w14:paraId="1BE05F06" w14:textId="18CBE59A" w:rsidR="00DE6A69" w:rsidRPr="00BA0041" w:rsidRDefault="00B5438E" w:rsidP="00DD4A04">
      <w:pPr>
        <w:numPr>
          <w:ilvl w:val="0"/>
          <w:numId w:val="3"/>
        </w:numPr>
        <w:spacing w:before="120" w:after="120" w:line="288" w:lineRule="auto"/>
        <w:jc w:val="both"/>
        <w:rPr>
          <w:rFonts w:ascii="Arial" w:hAnsi="Arial" w:cs="Arial"/>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342C6421" w14:textId="61340934" w:rsidR="00DE6A69" w:rsidRPr="00B451C1" w:rsidRDefault="00DE6A69" w:rsidP="0022244F">
      <w:pPr>
        <w:spacing w:before="120" w:after="120" w:line="288" w:lineRule="auto"/>
        <w:ind w:left="720"/>
        <w:jc w:val="both"/>
        <w:rPr>
          <w:rFonts w:ascii="Arial" w:hAnsi="Arial" w:cs="Arial"/>
          <w:bCs/>
          <w:color w:val="000000" w:themeColor="text1"/>
          <w:sz w:val="19"/>
          <w:szCs w:val="19"/>
        </w:rPr>
      </w:pPr>
      <w:r w:rsidRPr="00BA0041">
        <w:rPr>
          <w:rFonts w:ascii="Arial" w:hAnsi="Arial" w:cs="Arial"/>
          <w:bCs/>
          <w:color w:val="000000" w:themeColor="text1"/>
          <w:sz w:val="19"/>
          <w:szCs w:val="19"/>
        </w:rPr>
        <w:t xml:space="preserve">Hodnotí sa </w:t>
      </w:r>
      <w:r w:rsidRPr="00BA0041">
        <w:rPr>
          <w:rFonts w:ascii="Arial" w:hAnsi="Arial" w:cs="Arial"/>
          <w:color w:val="000000" w:themeColor="text1"/>
          <w:sz w:val="19"/>
          <w:szCs w:val="19"/>
        </w:rPr>
        <w:t>(áno/nie)</w:t>
      </w:r>
      <w:r w:rsidRPr="00BA0041">
        <w:rPr>
          <w:rFonts w:ascii="Arial" w:hAnsi="Arial" w:cs="Arial"/>
          <w:bCs/>
          <w:color w:val="000000" w:themeColor="text1"/>
          <w:sz w:val="19"/>
          <w:szCs w:val="19"/>
        </w:rPr>
        <w:t xml:space="preserve">, či je </w:t>
      </w:r>
      <w:r w:rsidRPr="00BA0041">
        <w:rPr>
          <w:rFonts w:ascii="Arial" w:hAnsi="Arial" w:cs="Arial"/>
          <w:color w:val="000000" w:themeColor="text1"/>
          <w:sz w:val="19"/>
          <w:szCs w:val="19"/>
        </w:rPr>
        <w:t xml:space="preserve">žiadosť o NFP svojimi aktivitami konzistentne zameraná na </w:t>
      </w:r>
      <w:r w:rsidRPr="00BA0041">
        <w:rPr>
          <w:rFonts w:ascii="Arial" w:hAnsi="Arial" w:cs="Arial"/>
          <w:bCs/>
          <w:color w:val="000000" w:themeColor="text1"/>
          <w:sz w:val="19"/>
          <w:szCs w:val="19"/>
        </w:rPr>
        <w:t>dosiahnutie minimálne jedného z výsledkov ŠC 2.2.</w:t>
      </w:r>
      <w:r w:rsidR="006651B3" w:rsidRPr="00BA0041">
        <w:rPr>
          <w:rFonts w:ascii="Arial" w:hAnsi="Arial" w:cs="Arial"/>
          <w:bCs/>
          <w:color w:val="000000" w:themeColor="text1"/>
          <w:sz w:val="19"/>
          <w:szCs w:val="19"/>
        </w:rPr>
        <w:t>2</w:t>
      </w:r>
      <w:r w:rsidR="000A5ED6" w:rsidRPr="000A5ED6">
        <w:rPr>
          <w:rFonts w:ascii="Arial" w:hAnsi="Arial" w:cs="Arial"/>
          <w:b/>
          <w:color w:val="000000" w:themeColor="text1"/>
          <w:sz w:val="19"/>
          <w:szCs w:val="19"/>
        </w:rPr>
        <w:t xml:space="preserve"> </w:t>
      </w:r>
      <w:r w:rsidR="000A5ED6">
        <w:rPr>
          <w:rFonts w:ascii="Arial" w:hAnsi="Arial" w:cs="Arial"/>
          <w:b/>
          <w:color w:val="000000" w:themeColor="text1"/>
          <w:sz w:val="19"/>
          <w:szCs w:val="19"/>
        </w:rPr>
        <w:t xml:space="preserve">- </w:t>
      </w:r>
      <w:r w:rsidR="000A5ED6" w:rsidRPr="0022244F">
        <w:rPr>
          <w:rFonts w:ascii="Arial" w:hAnsi="Arial" w:cs="Arial"/>
          <w:bCs/>
          <w:color w:val="000000" w:themeColor="text1"/>
          <w:sz w:val="19"/>
          <w:szCs w:val="19"/>
        </w:rPr>
        <w:t>Zlepšenie kľúčových kompetencií žiakov základných škôl</w:t>
      </w:r>
      <w:r w:rsidRPr="000A5ED6">
        <w:rPr>
          <w:rFonts w:ascii="Arial" w:hAnsi="Arial" w:cs="Arial"/>
          <w:bCs/>
          <w:color w:val="000000" w:themeColor="text1"/>
          <w:sz w:val="19"/>
          <w:szCs w:val="19"/>
        </w:rPr>
        <w:t xml:space="preserve">, ktoré </w:t>
      </w:r>
      <w:r w:rsidRPr="000A5ED6">
        <w:rPr>
          <w:rFonts w:ascii="Arial" w:hAnsi="Arial" w:cs="Arial"/>
          <w:color w:val="000000" w:themeColor="text1"/>
          <w:sz w:val="19"/>
          <w:szCs w:val="19"/>
        </w:rPr>
        <w:t>sú definované nasledovne: </w:t>
      </w:r>
    </w:p>
    <w:p w14:paraId="000185F5" w14:textId="056B27EE"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výsledkov v národnom mera</w:t>
      </w:r>
      <w:r w:rsidR="00DF1468">
        <w:rPr>
          <w:rFonts w:ascii="Arial" w:eastAsiaTheme="minorHAnsi" w:hAnsi="Arial" w:cs="Arial"/>
          <w:color w:val="000000" w:themeColor="text1"/>
          <w:sz w:val="19"/>
          <w:szCs w:val="19"/>
          <w:lang w:val="sk-SK" w:bidi="ar-SA"/>
        </w:rPr>
        <w:t>ní Testovanie 9 vyučovací jazyk,</w:t>
      </w:r>
    </w:p>
    <w:p w14:paraId="0C52158C" w14:textId="44E08354"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w:t>
      </w:r>
      <w:r w:rsidR="00DF1468">
        <w:rPr>
          <w:rFonts w:ascii="Arial" w:eastAsiaTheme="minorHAnsi" w:hAnsi="Arial" w:cs="Arial"/>
          <w:color w:val="000000" w:themeColor="text1"/>
          <w:sz w:val="19"/>
          <w:szCs w:val="19"/>
          <w:lang w:val="sk-SK" w:bidi="ar-SA"/>
        </w:rPr>
        <w:t>a jazykových učební, IKT učební,</w:t>
      </w:r>
    </w:p>
    <w:p w14:paraId="03AB8EC9" w14:textId="1267D00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vybavenia odborných učeb</w:t>
      </w:r>
      <w:r w:rsidR="00AB481E" w:rsidRPr="00BA0041">
        <w:rPr>
          <w:rFonts w:ascii="Arial" w:eastAsiaTheme="minorHAnsi" w:hAnsi="Arial" w:cs="Arial"/>
          <w:color w:val="000000" w:themeColor="text1"/>
          <w:sz w:val="19"/>
          <w:szCs w:val="19"/>
          <w:lang w:val="sk-SK" w:bidi="ar-SA"/>
        </w:rPr>
        <w:t xml:space="preserve">ní zameraných na prírodné </w:t>
      </w:r>
      <w:r w:rsidR="00DF1468">
        <w:rPr>
          <w:rFonts w:ascii="Arial" w:eastAsiaTheme="minorHAnsi" w:hAnsi="Arial" w:cs="Arial"/>
          <w:color w:val="000000" w:themeColor="text1"/>
          <w:sz w:val="19"/>
          <w:szCs w:val="19"/>
          <w:lang w:val="sk-SK" w:bidi="ar-SA"/>
        </w:rPr>
        <w:t>vedy,</w:t>
      </w:r>
    </w:p>
    <w:p w14:paraId="7A946C51" w14:textId="211CD22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w:t>
      </w:r>
      <w:r w:rsidR="00DF1468">
        <w:rPr>
          <w:rFonts w:ascii="Arial" w:eastAsiaTheme="minorHAnsi" w:hAnsi="Arial" w:cs="Arial"/>
          <w:color w:val="000000" w:themeColor="text1"/>
          <w:sz w:val="19"/>
          <w:szCs w:val="19"/>
          <w:lang w:val="sk-SK" w:bidi="ar-SA"/>
        </w:rPr>
        <w:t>ého vybavenia školských knižníc,</w:t>
      </w:r>
    </w:p>
    <w:p w14:paraId="5CA544C0" w14:textId="09183869"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prepojenie teoretického a praktického vzdelávania na základných školách s potrebami trhu práce a tým zlepšenie umiestn</w:t>
      </w:r>
      <w:r w:rsidR="00DF1468">
        <w:rPr>
          <w:rFonts w:ascii="Arial" w:eastAsiaTheme="minorHAnsi" w:hAnsi="Arial" w:cs="Arial"/>
          <w:color w:val="000000" w:themeColor="text1"/>
          <w:sz w:val="19"/>
          <w:szCs w:val="19"/>
          <w:lang w:val="sk-SK" w:bidi="ar-SA"/>
        </w:rPr>
        <w:t>enia mladých ľudí na trhu práce,</w:t>
      </w:r>
    </w:p>
    <w:p w14:paraId="6C940BEB" w14:textId="4B4B577C"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vytvorenie podmienok na celoživotné vzdelávania.</w:t>
      </w:r>
    </w:p>
    <w:p w14:paraId="0F3AA16F" w14:textId="23CACC09" w:rsidR="003363C7" w:rsidRPr="00BA0041" w:rsidRDefault="00DE6A69" w:rsidP="00DD4A04">
      <w:pPr>
        <w:numPr>
          <w:ilvl w:val="0"/>
          <w:numId w:val="4"/>
        </w:numPr>
        <w:spacing w:before="120" w:after="120" w:line="288" w:lineRule="auto"/>
        <w:jc w:val="both"/>
        <w:rPr>
          <w:rFonts w:ascii="Arial" w:hAnsi="Arial" w:cs="Arial"/>
          <w:b/>
          <w:color w:val="000000" w:themeColor="text1"/>
          <w:sz w:val="19"/>
          <w:szCs w:val="19"/>
        </w:rPr>
      </w:pPr>
      <w:r w:rsidRPr="00BA0041">
        <w:rPr>
          <w:rFonts w:ascii="Arial" w:hAnsi="Arial" w:cs="Arial"/>
          <w:b/>
          <w:bCs/>
          <w:color w:val="000000" w:themeColor="text1"/>
          <w:sz w:val="19"/>
          <w:szCs w:val="19"/>
        </w:rPr>
        <w:t xml:space="preserve">súlad </w:t>
      </w:r>
      <w:r w:rsidR="00BA0041" w:rsidRPr="00BA0041">
        <w:rPr>
          <w:rFonts w:ascii="Arial" w:hAnsi="Arial" w:cs="Arial"/>
          <w:b/>
          <w:bCs/>
          <w:color w:val="000000" w:themeColor="text1"/>
          <w:sz w:val="19"/>
          <w:szCs w:val="19"/>
        </w:rPr>
        <w:t xml:space="preserve">hlavných </w:t>
      </w:r>
      <w:r w:rsidRPr="00BA0041">
        <w:rPr>
          <w:rFonts w:ascii="Arial" w:hAnsi="Arial" w:cs="Arial"/>
          <w:b/>
          <w:bCs/>
          <w:color w:val="000000" w:themeColor="text1"/>
          <w:sz w:val="19"/>
          <w:szCs w:val="19"/>
        </w:rPr>
        <w:t xml:space="preserve">aktivít projektu s </w:t>
      </w:r>
      <w:r w:rsidR="000A5ED6" w:rsidRPr="000A5ED6">
        <w:rPr>
          <w:rFonts w:ascii="Arial" w:hAnsi="Arial" w:cs="Arial"/>
          <w:b/>
          <w:bCs/>
          <w:color w:val="000000" w:themeColor="text1"/>
          <w:sz w:val="19"/>
          <w:szCs w:val="19"/>
        </w:rPr>
        <w:t>definovanými oprávnenými aktivitami</w:t>
      </w:r>
      <w:r w:rsidR="000A5ED6" w:rsidRPr="000A5ED6" w:rsidDel="00926CF2">
        <w:rPr>
          <w:rFonts w:ascii="Arial" w:hAnsi="Arial" w:cs="Arial"/>
          <w:b/>
          <w:bCs/>
          <w:color w:val="000000" w:themeColor="text1"/>
          <w:sz w:val="19"/>
          <w:szCs w:val="19"/>
        </w:rPr>
        <w:t xml:space="preserve"> </w:t>
      </w:r>
      <w:r w:rsidR="000A5ED6" w:rsidRPr="000A5ED6">
        <w:rPr>
          <w:rFonts w:ascii="Arial" w:hAnsi="Arial" w:cs="Arial"/>
          <w:b/>
          <w:bCs/>
          <w:color w:val="000000" w:themeColor="text1"/>
          <w:sz w:val="19"/>
          <w:szCs w:val="19"/>
        </w:rPr>
        <w:t>IROP</w:t>
      </w:r>
    </w:p>
    <w:p w14:paraId="294B97B8" w14:textId="28BEE8E7" w:rsidR="00DE6A69" w:rsidRPr="00BA0041" w:rsidRDefault="00DE6A69" w:rsidP="00485D5E">
      <w:pPr>
        <w:spacing w:before="120" w:after="120" w:line="288" w:lineRule="auto"/>
        <w:ind w:left="720"/>
        <w:jc w:val="both"/>
        <w:rPr>
          <w:rFonts w:ascii="Arial" w:hAnsi="Arial" w:cs="Arial"/>
          <w:b/>
          <w:color w:val="000000" w:themeColor="text1"/>
          <w:sz w:val="19"/>
          <w:szCs w:val="19"/>
        </w:rPr>
      </w:pPr>
      <w:r w:rsidRPr="00BA0041">
        <w:rPr>
          <w:rFonts w:ascii="Arial" w:hAnsi="Arial" w:cs="Arial"/>
          <w:color w:val="000000" w:themeColor="text1"/>
          <w:sz w:val="19"/>
          <w:szCs w:val="19"/>
        </w:rPr>
        <w:t xml:space="preserve">Hodnotí sa (áno/nie), či je žiadosť o NFP </w:t>
      </w:r>
      <w:r w:rsidR="000A5ED6" w:rsidRPr="000A5ED6">
        <w:rPr>
          <w:rFonts w:ascii="Arial" w:hAnsi="Arial" w:cs="Arial"/>
          <w:color w:val="000000" w:themeColor="text1"/>
          <w:sz w:val="19"/>
          <w:szCs w:val="19"/>
        </w:rPr>
        <w:t>v súlade s definovanými oprávnenými aktivitami IROP</w:t>
      </w:r>
      <w:r w:rsidR="000A5ED6">
        <w:rPr>
          <w:rFonts w:ascii="Arial" w:hAnsi="Arial" w:cs="Arial"/>
          <w:color w:val="000000" w:themeColor="text1"/>
          <w:sz w:val="19"/>
          <w:szCs w:val="19"/>
        </w:rPr>
        <w:t xml:space="preserve"> </w:t>
      </w:r>
      <w:r w:rsidRPr="00BA0041">
        <w:rPr>
          <w:rFonts w:ascii="Arial" w:hAnsi="Arial" w:cs="Arial"/>
          <w:color w:val="000000" w:themeColor="text1"/>
          <w:sz w:val="19"/>
          <w:szCs w:val="19"/>
        </w:rPr>
        <w:t>zameraná na minimálne jednu z uvedených oblastí:</w:t>
      </w:r>
    </w:p>
    <w:p w14:paraId="090473E0" w14:textId="3B78AB54"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jazykových učební na výučbu slovenského jazyka a cudzích jazykov, vrátane slovenského jazyka  pre osoby vyrastaj</w:t>
      </w:r>
      <w:r w:rsidR="00DF1468">
        <w:rPr>
          <w:rFonts w:ascii="Arial" w:eastAsiaTheme="minorHAnsi" w:hAnsi="Arial" w:cs="Arial"/>
          <w:color w:val="000000" w:themeColor="text1"/>
          <w:sz w:val="19"/>
          <w:szCs w:val="19"/>
          <w:lang w:val="sk-SK" w:bidi="ar-SA"/>
        </w:rPr>
        <w:t>úce v inom jazykovom prostredí,</w:t>
      </w:r>
    </w:p>
    <w:p w14:paraId="2CA30472" w14:textId="57AEA475"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školských knižníc vrátane priestorov pre ďalší rozvo</w:t>
      </w:r>
      <w:r w:rsidR="00DF1468">
        <w:rPr>
          <w:rFonts w:ascii="Arial" w:eastAsiaTheme="minorHAnsi" w:hAnsi="Arial" w:cs="Arial"/>
          <w:color w:val="000000" w:themeColor="text1"/>
          <w:sz w:val="19"/>
          <w:szCs w:val="19"/>
          <w:lang w:val="sk-SK" w:bidi="ar-SA"/>
        </w:rPr>
        <w:t>j kľúčových kompetencií žiakov,</w:t>
      </w:r>
    </w:p>
    <w:p w14:paraId="57913E53" w14:textId="73450946"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w:t>
      </w:r>
      <w:r w:rsidR="00DF1468">
        <w:rPr>
          <w:rFonts w:ascii="Arial" w:eastAsiaTheme="minorHAnsi" w:hAnsi="Arial" w:cs="Arial"/>
          <w:color w:val="000000" w:themeColor="text1"/>
          <w:sz w:val="19"/>
          <w:szCs w:val="19"/>
          <w:lang w:val="sk-SK" w:bidi="ar-SA"/>
        </w:rPr>
        <w:t>bstaranie prírodovedných učební,</w:t>
      </w:r>
    </w:p>
    <w:p w14:paraId="0DEDF815" w14:textId="6EDEE64E"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w:t>
      </w:r>
      <w:r w:rsidR="0007012A" w:rsidRPr="00BA0041">
        <w:rPr>
          <w:rFonts w:ascii="Arial" w:eastAsiaTheme="minorHAnsi" w:hAnsi="Arial" w:cs="Arial"/>
          <w:color w:val="000000" w:themeColor="text1"/>
          <w:sz w:val="19"/>
          <w:szCs w:val="19"/>
          <w:lang w:val="sk-SK" w:bidi="ar-SA"/>
        </w:rPr>
        <w:t xml:space="preserve">staranie </w:t>
      </w:r>
      <w:r w:rsidR="00DF1468">
        <w:rPr>
          <w:rFonts w:ascii="Arial" w:eastAsiaTheme="minorHAnsi" w:hAnsi="Arial" w:cs="Arial"/>
          <w:color w:val="000000" w:themeColor="text1"/>
          <w:sz w:val="19"/>
          <w:szCs w:val="19"/>
          <w:lang w:val="sk-SK" w:bidi="ar-SA"/>
        </w:rPr>
        <w:t>polytechnických učební,</w:t>
      </w:r>
    </w:p>
    <w:p w14:paraId="2D3ECC15" w14:textId="1677A947" w:rsidR="00E82680" w:rsidRPr="00BA0041" w:rsidRDefault="00DF1468"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eastAsiaTheme="minorHAnsi" w:hAnsi="Arial" w:cs="Arial"/>
          <w:color w:val="000000" w:themeColor="text1"/>
          <w:sz w:val="19"/>
          <w:szCs w:val="19"/>
          <w:lang w:val="sk-SK" w:bidi="ar-SA"/>
        </w:rPr>
        <w:t>obstaranie IKT učební,</w:t>
      </w:r>
    </w:p>
    <w:p w14:paraId="775CAD59" w14:textId="0E436FF3" w:rsidR="00F57143" w:rsidRPr="00214576"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stavebno-technické úpravy pre potreby obstarania učební.</w:t>
      </w:r>
      <w:r w:rsidR="00DE6A69" w:rsidRPr="00BA0041">
        <w:rPr>
          <w:rFonts w:ascii="Arial" w:eastAsiaTheme="minorHAnsi" w:hAnsi="Arial" w:cs="Arial"/>
          <w:color w:val="000000" w:themeColor="text1"/>
          <w:sz w:val="19"/>
          <w:szCs w:val="19"/>
          <w:lang w:val="sk-SK" w:bidi="ar-SA"/>
        </w:rPr>
        <w:t xml:space="preserve">  </w:t>
      </w:r>
    </w:p>
    <w:p w14:paraId="274BEC19" w14:textId="36022D64" w:rsidR="00F57143" w:rsidRPr="00F57143" w:rsidRDefault="00F57143" w:rsidP="00DD4A04">
      <w:pPr>
        <w:numPr>
          <w:ilvl w:val="0"/>
          <w:numId w:val="4"/>
        </w:numPr>
        <w:spacing w:before="120" w:after="12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0A5ED6">
        <w:rPr>
          <w:rFonts w:ascii="Arial" w:hAnsi="Arial" w:cs="Arial"/>
          <w:b/>
          <w:bCs/>
          <w:color w:val="000000" w:themeColor="text1"/>
          <w:sz w:val="19"/>
          <w:szCs w:val="19"/>
        </w:rPr>
        <w:t>pre SC 2.2.2</w:t>
      </w:r>
    </w:p>
    <w:p w14:paraId="26AD49C2" w14:textId="1504844B" w:rsidR="00F57143" w:rsidRPr="00F57143" w:rsidRDefault="00F57143" w:rsidP="00485D5E">
      <w:pPr>
        <w:pStyle w:val="Odsekzoznamu"/>
        <w:spacing w:before="120" w:after="120" w:line="288" w:lineRule="auto"/>
        <w:jc w:val="both"/>
        <w:rPr>
          <w:rFonts w:ascii="Arial" w:hAnsi="Arial" w:cs="Arial"/>
          <w:b/>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5E1546" w:rsidRPr="00080293">
        <w:rPr>
          <w:rFonts w:ascii="Arial" w:hAnsi="Arial" w:cs="Arial"/>
          <w:color w:val="000000" w:themeColor="text1"/>
          <w:sz w:val="19"/>
          <w:szCs w:val="19"/>
        </w:rPr>
        <w:t>so zásadami výberu operácií, ktoré sú relevantné pre projekt, a to primerane a v kontexte podmienok výzvy</w:t>
      </w:r>
      <w:r w:rsidR="00007D80">
        <w:rPr>
          <w:rFonts w:ascii="Arial" w:hAnsi="Arial" w:cs="Arial"/>
          <w:color w:val="000000" w:themeColor="text1"/>
          <w:sz w:val="19"/>
          <w:szCs w:val="19"/>
        </w:rPr>
        <w:t>:</w:t>
      </w:r>
    </w:p>
    <w:p w14:paraId="1365E53D" w14:textId="1E4A307F"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sa realizuje v plnoorganizovaných ZŠ so všetkými ročníkmi 1. – 9.,</w:t>
      </w:r>
    </w:p>
    <w:p w14:paraId="4718111A" w14:textId="0C61721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integrovaný prístup ako komplementárnu podporu aktivít z IROP a </w:t>
      </w:r>
      <w:r w:rsidR="00D2103F" w:rsidRPr="007161C3">
        <w:rPr>
          <w:rFonts w:ascii="Arial" w:eastAsiaTheme="minorHAnsi" w:hAnsi="Arial" w:cs="Arial"/>
          <w:color w:val="000000" w:themeColor="text1"/>
          <w:sz w:val="19"/>
          <w:szCs w:val="19"/>
          <w:lang w:val="sk-SK" w:bidi="ar-SA"/>
        </w:rPr>
        <w:t>OP ĽZ, prípadné</w:t>
      </w:r>
      <w:r w:rsidR="00D2103F" w:rsidRPr="00D2103F">
        <w:rPr>
          <w:rFonts w:ascii="Arial" w:eastAsiaTheme="minorHAnsi" w:hAnsi="Arial" w:cs="Arial"/>
          <w:color w:val="000000" w:themeColor="text1"/>
          <w:sz w:val="19"/>
          <w:szCs w:val="19"/>
          <w:lang w:val="sk-SK" w:bidi="ar-SA"/>
        </w:rPr>
        <w:t xml:space="preserve"> iných OP, </w:t>
      </w:r>
    </w:p>
    <w:p w14:paraId="0154F847" w14:textId="5D345D89"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lastRenderedPageBreak/>
        <w:t>projekt</w:t>
      </w:r>
      <w:r w:rsidRPr="00D2103F">
        <w:rPr>
          <w:rFonts w:ascii="Arial" w:eastAsiaTheme="minorHAnsi" w:hAnsi="Arial" w:cs="Arial"/>
          <w:color w:val="000000" w:themeColor="text1"/>
          <w:sz w:val="19"/>
          <w:szCs w:val="19"/>
          <w:lang w:val="sk-SK" w:bidi="ar-SA"/>
        </w:rPr>
        <w:t xml:space="preserve"> </w:t>
      </w:r>
      <w:r>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cielene podporuje inkluzívne vzdelávanie</w:t>
      </w:r>
      <w:r w:rsidR="007161C3">
        <w:rPr>
          <w:rFonts w:ascii="Arial" w:eastAsiaTheme="minorHAnsi" w:hAnsi="Arial" w:cs="Arial"/>
          <w:color w:val="000000" w:themeColor="text1"/>
          <w:sz w:val="19"/>
          <w:szCs w:val="19"/>
          <w:lang w:val="sk-SK" w:bidi="ar-SA"/>
        </w:rPr>
        <w:t xml:space="preserve"> (h</w:t>
      </w:r>
      <w:r w:rsidR="007161C3" w:rsidRPr="007161C3">
        <w:rPr>
          <w:rFonts w:ascii="Arial" w:eastAsiaTheme="minorHAnsi" w:hAnsi="Arial" w:cs="Arial"/>
          <w:color w:val="000000" w:themeColor="text1"/>
          <w:sz w:val="19"/>
          <w:szCs w:val="19"/>
          <w:lang w:val="sk-SK" w:bidi="ar-SA"/>
        </w:rPr>
        <w:t xml:space="preserve">odnotiteľ posúdi, či je správne a dostatočne deklarovaný súlad žiadosti o NFP s princípmi inkluzívneho vzdelávania, (zavádzania prvkov solidarity, rovnakého zaobchádzania (nediskriminácie), komplexnosti, individuálneho prístupu, motivácie, zásluhovost </w:t>
      </w:r>
      <w:r w:rsidR="007161C3">
        <w:rPr>
          <w:rFonts w:ascii="Arial" w:eastAsiaTheme="minorHAnsi" w:hAnsi="Arial" w:cs="Arial"/>
          <w:color w:val="000000" w:themeColor="text1"/>
          <w:sz w:val="19"/>
          <w:szCs w:val="19"/>
          <w:lang w:val="sk-SK" w:bidi="ar-SA"/>
        </w:rPr>
        <w:t>a spolupráce</w:t>
      </w:r>
      <w:r w:rsidR="007161C3" w:rsidRPr="007161C3">
        <w:rPr>
          <w:rFonts w:ascii="Arial" w:eastAsiaTheme="minorHAnsi" w:hAnsi="Arial" w:cs="Arial"/>
          <w:color w:val="000000" w:themeColor="text1"/>
          <w:sz w:val="19"/>
          <w:szCs w:val="19"/>
          <w:lang w:val="sk-SK" w:bidi="ar-SA"/>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w:t>
      </w:r>
      <w:r w:rsidR="007161C3">
        <w:rPr>
          <w:rFonts w:ascii="Arial" w:eastAsiaTheme="minorHAnsi" w:hAnsi="Arial" w:cs="Arial"/>
          <w:color w:val="000000" w:themeColor="text1"/>
          <w:sz w:val="19"/>
          <w:szCs w:val="19"/>
          <w:lang w:val="sk-SK" w:bidi="ar-SA"/>
        </w:rPr>
        <w:t>adeniu do špeciálnych zariadení)</w:t>
      </w:r>
      <w:r w:rsidR="00D2103F" w:rsidRPr="00D2103F">
        <w:rPr>
          <w:rFonts w:ascii="Arial" w:eastAsiaTheme="minorHAnsi" w:hAnsi="Arial" w:cs="Arial"/>
          <w:color w:val="000000" w:themeColor="text1"/>
          <w:sz w:val="19"/>
          <w:szCs w:val="19"/>
          <w:lang w:val="sk-SK" w:bidi="ar-SA"/>
        </w:rPr>
        <w:t>,</w:t>
      </w:r>
    </w:p>
    <w:p w14:paraId="33C56980" w14:textId="2B001AD6"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podporuje celoživotné vzdelávanie v súlade so zákonom č. 568/2009</w:t>
      </w:r>
      <w:r w:rsidR="0062693E">
        <w:rPr>
          <w:rFonts w:ascii="Arial" w:eastAsiaTheme="minorHAnsi" w:hAnsi="Arial" w:cs="Arial"/>
          <w:color w:val="000000" w:themeColor="text1"/>
          <w:sz w:val="19"/>
          <w:szCs w:val="19"/>
          <w:lang w:val="sk-SK" w:bidi="ar-SA"/>
        </w:rPr>
        <w:t xml:space="preserve"> Z. z. </w:t>
      </w:r>
      <w:r w:rsidR="00D2103F" w:rsidRPr="00D2103F">
        <w:rPr>
          <w:rFonts w:ascii="Arial" w:eastAsiaTheme="minorHAnsi" w:hAnsi="Arial" w:cs="Arial"/>
          <w:color w:val="000000" w:themeColor="text1"/>
          <w:sz w:val="19"/>
          <w:szCs w:val="19"/>
          <w:lang w:val="sk-SK" w:bidi="ar-SA"/>
        </w:rPr>
        <w:t xml:space="preserve"> o celoživotnom vzdelávaní v platnom znení,</w:t>
      </w:r>
    </w:p>
    <w:p w14:paraId="376D25B3" w14:textId="377E0280"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sa realizuje v škole, ktorá je </w:t>
      </w:r>
      <w:r w:rsidR="00D2103F" w:rsidRPr="00807F6D">
        <w:rPr>
          <w:rFonts w:ascii="Arial" w:eastAsiaTheme="minorHAnsi" w:hAnsi="Arial" w:cs="Arial"/>
          <w:color w:val="000000" w:themeColor="text1"/>
          <w:sz w:val="19"/>
          <w:szCs w:val="19"/>
          <w:lang w:val="sk-SK" w:bidi="ar-SA"/>
        </w:rPr>
        <w:t>zaradená do siete škôl a školských zariadení v súlade so zákonom č. 596/2003 Z. z. o štátnej správe v školstve a školskej samospráve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§15 Sieť</w:t>
      </w:r>
      <w:r w:rsidR="00807F6D" w:rsidRPr="00807F6D">
        <w:rPr>
          <w:rFonts w:ascii="Arial"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0D9A6C73" w14:textId="7832C422"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zákonom č. 245/2008 Z. z. o výchove a vzdelávaní (školský zákon)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§29-§31 Základná škola a ďalšie ustanovenia týkajúce sa základných škôl a základného vzdelávania</w:t>
      </w:r>
      <w:r w:rsidR="00807F6D">
        <w:rPr>
          <w:rFonts w:ascii="Arial" w:eastAsia="Helvetica"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783F300C" w14:textId="6315920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Štátnym vzdeláva</w:t>
      </w:r>
      <w:r w:rsidR="00D2103F" w:rsidRPr="00D2103F">
        <w:rPr>
          <w:rFonts w:ascii="Arial" w:eastAsiaTheme="minorHAnsi" w:hAnsi="Arial" w:cs="Arial"/>
          <w:color w:val="000000" w:themeColor="text1"/>
          <w:sz w:val="19"/>
          <w:szCs w:val="19"/>
          <w:lang w:val="sk-SK" w:bidi="ar-SA"/>
        </w:rPr>
        <w:t xml:space="preserve">cím programom vrátane prvkov inkluzívneho vzdelávania pre prvý a druhý </w:t>
      </w:r>
      <w:r w:rsidR="00D2103F" w:rsidRPr="00807F6D">
        <w:rPr>
          <w:rFonts w:ascii="Arial" w:eastAsiaTheme="minorHAnsi" w:hAnsi="Arial" w:cs="Arial"/>
          <w:color w:val="000000" w:themeColor="text1"/>
          <w:sz w:val="19"/>
          <w:szCs w:val="19"/>
          <w:lang w:val="sk-SK" w:bidi="ar-SA"/>
        </w:rPr>
        <w:t>stupeň základných škôl</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hAnsi="Arial" w:cs="Arial"/>
          <w:color w:val="000000" w:themeColor="text1"/>
          <w:sz w:val="19"/>
          <w:szCs w:val="19"/>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w:t>
      </w:r>
      <w:r w:rsidR="007F6641">
        <w:rPr>
          <w:rFonts w:ascii="Arial" w:hAnsi="Arial" w:cs="Arial"/>
          <w:color w:val="000000" w:themeColor="text1"/>
          <w:sz w:val="19"/>
          <w:szCs w:val="19"/>
        </w:rPr>
        <w:t>ým intelektovým nadaním a pod.)</w:t>
      </w:r>
      <w:r w:rsidR="00FC19E1">
        <w:rPr>
          <w:rFonts w:ascii="Arial" w:eastAsiaTheme="minorHAnsi" w:hAnsi="Arial" w:cs="Arial"/>
          <w:color w:val="000000" w:themeColor="text1"/>
          <w:sz w:val="19"/>
          <w:szCs w:val="19"/>
          <w:lang w:val="sk-SK" w:bidi="ar-SA"/>
        </w:rPr>
        <w:t>.</w:t>
      </w:r>
    </w:p>
    <w:p w14:paraId="336005A5" w14:textId="77777777" w:rsidR="00361F32" w:rsidRDefault="00361F32" w:rsidP="007D5A75">
      <w:pPr>
        <w:spacing w:before="120" w:after="120" w:line="288" w:lineRule="auto"/>
        <w:jc w:val="both"/>
        <w:rPr>
          <w:rFonts w:ascii="Arial" w:hAnsi="Arial" w:cs="Arial"/>
          <w:color w:val="000000" w:themeColor="text1"/>
          <w:sz w:val="19"/>
          <w:szCs w:val="19"/>
        </w:rPr>
      </w:pPr>
    </w:p>
    <w:p w14:paraId="43510FF6" w14:textId="67294002" w:rsidR="00361F32" w:rsidRDefault="00361F32" w:rsidP="007D5A75">
      <w:pPr>
        <w:spacing w:before="120" w:after="120" w:line="288" w:lineRule="auto"/>
        <w:jc w:val="both"/>
        <w:rPr>
          <w:rFonts w:ascii="Arial" w:hAnsi="Arial" w:cs="Arial"/>
          <w:color w:val="000000" w:themeColor="text1"/>
          <w:sz w:val="19"/>
          <w:szCs w:val="19"/>
        </w:rPr>
      </w:pPr>
      <w:r w:rsidRPr="00345550">
        <w:rPr>
          <w:rFonts w:ascii="Arial" w:hAnsi="Arial" w:cs="Arial"/>
          <w:color w:val="000000" w:themeColor="text1"/>
          <w:sz w:val="19"/>
          <w:szCs w:val="19"/>
        </w:rPr>
        <w:t xml:space="preserve">Hodnotiteľ posúdi zásadu </w:t>
      </w:r>
      <w:r>
        <w:rPr>
          <w:rFonts w:ascii="Arial" w:hAnsi="Arial" w:cs="Arial"/>
          <w:color w:val="000000" w:themeColor="text1"/>
          <w:sz w:val="19"/>
          <w:szCs w:val="19"/>
        </w:rPr>
        <w:t>„</w:t>
      </w:r>
      <w:r w:rsidRPr="00345550">
        <w:rPr>
          <w:rFonts w:ascii="Arial" w:hAnsi="Arial" w:cs="Arial"/>
          <w:color w:val="000000" w:themeColor="text1"/>
          <w:sz w:val="19"/>
          <w:szCs w:val="19"/>
        </w:rPr>
        <w:t>projekt sa realizuje v škole, ktorá je v súlade so zásadami optimalizácie siete škôl a školských zariadení (pasportizácia)</w:t>
      </w:r>
      <w:r>
        <w:rPr>
          <w:rFonts w:ascii="Arial" w:hAnsi="Arial" w:cs="Arial"/>
          <w:color w:val="000000" w:themeColor="text1"/>
          <w:sz w:val="19"/>
          <w:szCs w:val="19"/>
        </w:rPr>
        <w:t>“ odpoveďou</w:t>
      </w:r>
      <w:r w:rsidRPr="00345550">
        <w:rPr>
          <w:rFonts w:ascii="Arial" w:hAnsi="Arial" w:cs="Arial"/>
          <w:color w:val="000000" w:themeColor="text1"/>
          <w:sz w:val="19"/>
          <w:szCs w:val="19"/>
        </w:rPr>
        <w:t xml:space="preserve"> (áno) v prípade, ak sa </w:t>
      </w:r>
      <w:r>
        <w:rPr>
          <w:rFonts w:ascii="Arial" w:hAnsi="Arial" w:cs="Arial"/>
          <w:color w:val="000000" w:themeColor="text1"/>
          <w:sz w:val="19"/>
          <w:szCs w:val="19"/>
        </w:rPr>
        <w:t xml:space="preserve">projekt </w:t>
      </w:r>
      <w:r w:rsidRPr="00345550">
        <w:rPr>
          <w:rFonts w:ascii="Arial" w:hAnsi="Arial" w:cs="Arial"/>
          <w:color w:val="000000" w:themeColor="text1"/>
          <w:sz w:val="19"/>
          <w:szCs w:val="19"/>
        </w:rPr>
        <w:t>realizuje v škole, ktorá je zaradená do siete škôl a školských zariadení v súlade so zákonom č. 596/2003 Z. z. o štátnej správe v školstve a školskej samospráve v platnom znení (</w:t>
      </w:r>
      <w:r w:rsidRPr="00345550">
        <w:rPr>
          <w:rFonts w:ascii="Arial" w:eastAsia="Helvetica" w:hAnsi="Arial" w:cs="Arial"/>
          <w:color w:val="000000" w:themeColor="text1"/>
          <w:sz w:val="19"/>
          <w:szCs w:val="19"/>
        </w:rPr>
        <w:t>najmä §15 Sieť</w:t>
      </w:r>
      <w:r w:rsidRPr="00345550">
        <w:rPr>
          <w:rFonts w:ascii="Arial" w:hAnsi="Arial" w:cs="Arial"/>
          <w:color w:val="000000" w:themeColor="text1"/>
          <w:sz w:val="19"/>
          <w:szCs w:val="19"/>
        </w:rPr>
        <w:t>),</w:t>
      </w:r>
    </w:p>
    <w:p w14:paraId="7D98A245" w14:textId="37EBE4C8" w:rsidR="00305551" w:rsidRDefault="00E20D75" w:rsidP="007D5A75">
      <w:pPr>
        <w:spacing w:before="120" w:after="12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ED0C37">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F1468">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4520"/>
        <w:gridCol w:w="1417"/>
        <w:gridCol w:w="1474"/>
        <w:gridCol w:w="4480"/>
      </w:tblGrid>
      <w:tr w:rsidR="00E63A14" w:rsidRPr="00D96F1C" w14:paraId="4155116F" w14:textId="77777777" w:rsidTr="000E34AD">
        <w:trPr>
          <w:trHeight w:val="397"/>
        </w:trPr>
        <w:tc>
          <w:tcPr>
            <w:tcW w:w="606" w:type="dxa"/>
            <w:shd w:val="clear" w:color="auto" w:fill="DEEAF6" w:themeFill="accent1" w:themeFillTint="33"/>
            <w:vAlign w:val="center"/>
            <w:hideMark/>
          </w:tcPr>
          <w:p w14:paraId="227120D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9067C40"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20" w:type="dxa"/>
            <w:shd w:val="clear" w:color="auto" w:fill="DEEAF6" w:themeFill="accent1" w:themeFillTint="33"/>
            <w:vAlign w:val="center"/>
            <w:hideMark/>
          </w:tcPr>
          <w:p w14:paraId="38D9856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0BDFBEA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21A2A8CC"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480" w:type="dxa"/>
            <w:shd w:val="clear" w:color="auto" w:fill="DEEAF6" w:themeFill="accent1" w:themeFillTint="33"/>
            <w:vAlign w:val="center"/>
            <w:hideMark/>
          </w:tcPr>
          <w:p w14:paraId="78326B8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24A458F" w14:textId="77777777" w:rsidTr="000E34AD">
        <w:trPr>
          <w:trHeight w:val="97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10F6B25" w14:textId="3160C923" w:rsidR="00193184" w:rsidRPr="00D96F1C" w:rsidRDefault="00193184" w:rsidP="00747775">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78E4C5F" w14:textId="4D23EABC" w:rsidR="00193184" w:rsidRPr="00D96F1C" w:rsidRDefault="00193184" w:rsidP="008836B7">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Súlad projektu s Regionálnou integrovanou územnou stratégiou/Integrovanou územnou stratégiou UMR</w:t>
            </w:r>
          </w:p>
        </w:tc>
        <w:tc>
          <w:tcPr>
            <w:tcW w:w="4520" w:type="dxa"/>
            <w:vMerge w:val="restart"/>
            <w:tcBorders>
              <w:top w:val="single" w:sz="4" w:space="0" w:color="auto"/>
              <w:left w:val="single" w:sz="4" w:space="0" w:color="auto"/>
              <w:bottom w:val="single" w:sz="4" w:space="0" w:color="auto"/>
              <w:right w:val="single" w:sz="4" w:space="0" w:color="auto"/>
            </w:tcBorders>
            <w:vAlign w:val="center"/>
            <w:hideMark/>
          </w:tcPr>
          <w:p w14:paraId="0914C1DD" w14:textId="3E55AFE8"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vypracovanou </w:t>
            </w:r>
            <w:r w:rsidRPr="00F93B3F">
              <w:rPr>
                <w:rFonts w:ascii="Arial" w:eastAsia="Helvetica" w:hAnsi="Arial" w:cs="Arial"/>
                <w:color w:val="000000" w:themeColor="text1"/>
                <w:sz w:val="19"/>
                <w:szCs w:val="19"/>
              </w:rPr>
              <w:t>Regionálnou integrovanou územnou stratégiou/Integrovanou územnou stratégiou UMR.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5DFD98" w14:textId="5367AB9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D6A6E8" w14:textId="029E0F12"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480" w:type="dxa"/>
            <w:tcBorders>
              <w:top w:val="single" w:sz="4" w:space="0" w:color="auto"/>
              <w:left w:val="single" w:sz="4" w:space="0" w:color="auto"/>
              <w:bottom w:val="single" w:sz="4" w:space="0" w:color="auto"/>
              <w:right w:val="single" w:sz="4" w:space="0" w:color="auto"/>
            </w:tcBorders>
            <w:vAlign w:val="center"/>
            <w:hideMark/>
          </w:tcPr>
          <w:p w14:paraId="11CDE155" w14:textId="29E1F58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w:t>
            </w:r>
          </w:p>
        </w:tc>
      </w:tr>
      <w:tr w:rsidR="00193184" w:rsidRPr="00D96F1C" w14:paraId="034C2909" w14:textId="77777777" w:rsidTr="000E34AD">
        <w:trPr>
          <w:trHeight w:val="105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65B43F6"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64AF302" w14:textId="77777777" w:rsidR="00193184" w:rsidRPr="00D96F1C" w:rsidRDefault="00193184" w:rsidP="008836B7">
            <w:pPr>
              <w:spacing w:line="288" w:lineRule="auto"/>
              <w:rPr>
                <w:rFonts w:ascii="Arial" w:eastAsia="Helvetica" w:hAnsi="Arial" w:cs="Arial"/>
                <w:color w:val="000000" w:themeColor="text1"/>
                <w:sz w:val="19"/>
                <w:szCs w:val="19"/>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14:paraId="445967DF"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F2AF2D"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D373108" w14:textId="577065A0"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480" w:type="dxa"/>
            <w:tcBorders>
              <w:top w:val="single" w:sz="4" w:space="0" w:color="auto"/>
              <w:left w:val="single" w:sz="4" w:space="0" w:color="auto"/>
              <w:bottom w:val="single" w:sz="4" w:space="0" w:color="auto"/>
              <w:right w:val="single" w:sz="4" w:space="0" w:color="auto"/>
            </w:tcBorders>
            <w:vAlign w:val="center"/>
            <w:hideMark/>
          </w:tcPr>
          <w:p w14:paraId="2960D806" w14:textId="6F833D8F"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w:t>
            </w:r>
          </w:p>
        </w:tc>
      </w:tr>
    </w:tbl>
    <w:p w14:paraId="51157608" w14:textId="77777777"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668B3FC8" w14:textId="77777777" w:rsidR="00AB1670" w:rsidRPr="00BE41F0" w:rsidRDefault="00AB1670" w:rsidP="00485D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lastRenderedPageBreak/>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12A2649D" w14:textId="079FA027" w:rsidR="00305551" w:rsidRDefault="0007012A" w:rsidP="007D5A75">
      <w:pPr>
        <w:tabs>
          <w:tab w:val="left" w:pos="1620"/>
        </w:tabs>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19147D79" w14:textId="77777777" w:rsidR="004E7F22" w:rsidRDefault="004E7F22" w:rsidP="007D5A75">
      <w:pPr>
        <w:tabs>
          <w:tab w:val="left" w:pos="1620"/>
        </w:tabs>
        <w:spacing w:before="120" w:after="120" w:line="288" w:lineRule="auto"/>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5D2F8496" w14:textId="77777777" w:rsidTr="005E1546">
        <w:trPr>
          <w:trHeight w:val="397"/>
        </w:trPr>
        <w:tc>
          <w:tcPr>
            <w:tcW w:w="606" w:type="dxa"/>
            <w:shd w:val="clear" w:color="auto" w:fill="DEEAF6" w:themeFill="accent1" w:themeFillTint="33"/>
            <w:vAlign w:val="center"/>
            <w:hideMark/>
          </w:tcPr>
          <w:p w14:paraId="124FA69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4B7851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F78A136"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1CD6BC3"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0ABD4D5"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4B10C3A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43A1A0C" w14:textId="77777777" w:rsidTr="005E1546">
        <w:trPr>
          <w:trHeight w:val="556"/>
        </w:trPr>
        <w:tc>
          <w:tcPr>
            <w:tcW w:w="606" w:type="dxa"/>
            <w:vMerge w:val="restart"/>
            <w:tcBorders>
              <w:top w:val="single" w:sz="4" w:space="0" w:color="auto"/>
              <w:left w:val="single" w:sz="4" w:space="0" w:color="auto"/>
              <w:right w:val="single" w:sz="4" w:space="0" w:color="auto"/>
            </w:tcBorders>
            <w:vAlign w:val="center"/>
          </w:tcPr>
          <w:p w14:paraId="179BE50B" w14:textId="30FD86AE" w:rsidR="00193184" w:rsidRPr="00D96F1C" w:rsidRDefault="00193184" w:rsidP="0014117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1.3</w:t>
            </w:r>
          </w:p>
        </w:tc>
        <w:tc>
          <w:tcPr>
            <w:tcW w:w="2495" w:type="dxa"/>
            <w:vMerge w:val="restart"/>
            <w:tcBorders>
              <w:top w:val="single" w:sz="4" w:space="0" w:color="auto"/>
              <w:left w:val="single" w:sz="4" w:space="0" w:color="auto"/>
              <w:right w:val="single" w:sz="4" w:space="0" w:color="auto"/>
            </w:tcBorders>
            <w:vAlign w:val="center"/>
          </w:tcPr>
          <w:p w14:paraId="52AE91AA" w14:textId="5A9CA791" w:rsidR="00193184" w:rsidRPr="00D96F1C" w:rsidRDefault="00193184" w:rsidP="000E34AD">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Príspevok projektu k integrovaným operáciám </w:t>
            </w:r>
          </w:p>
        </w:tc>
        <w:tc>
          <w:tcPr>
            <w:tcW w:w="4804" w:type="dxa"/>
            <w:vMerge w:val="restart"/>
            <w:tcBorders>
              <w:top w:val="single" w:sz="4" w:space="0" w:color="auto"/>
              <w:left w:val="single" w:sz="4" w:space="0" w:color="auto"/>
              <w:right w:val="single" w:sz="4" w:space="0" w:color="auto"/>
            </w:tcBorders>
            <w:vAlign w:val="center"/>
          </w:tcPr>
          <w:p w14:paraId="0E170938" w14:textId="023C8B3A" w:rsidR="00193184" w:rsidRPr="00D96F1C" w:rsidRDefault="00193184" w:rsidP="000E34AD">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67B5E1BF" w14:textId="77777777" w:rsidR="00193184" w:rsidRPr="00F93B3F"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4C9506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A1D8B6D" w14:textId="377CBB6C"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Pr>
                <w:rFonts w:ascii="Arial"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tcPr>
          <w:p w14:paraId="3A7ACDE8" w14:textId="713D3392"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193184" w:rsidRPr="00D96F1C" w14:paraId="6C0A3562" w14:textId="77777777" w:rsidTr="005E1546">
        <w:trPr>
          <w:trHeight w:val="556"/>
        </w:trPr>
        <w:tc>
          <w:tcPr>
            <w:tcW w:w="606" w:type="dxa"/>
            <w:vMerge/>
            <w:tcBorders>
              <w:left w:val="single" w:sz="4" w:space="0" w:color="auto"/>
              <w:bottom w:val="single" w:sz="4" w:space="0" w:color="auto"/>
              <w:right w:val="single" w:sz="4" w:space="0" w:color="auto"/>
            </w:tcBorders>
            <w:vAlign w:val="center"/>
          </w:tcPr>
          <w:p w14:paraId="65B9FBF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2B03790A" w14:textId="77777777" w:rsidR="00193184" w:rsidRPr="00D96F1C" w:rsidRDefault="00193184" w:rsidP="000E34AD">
            <w:pPr>
              <w:spacing w:line="288" w:lineRule="auto"/>
              <w:rPr>
                <w:rFonts w:ascii="Arial" w:eastAsia="Helvetica" w:hAnsi="Arial" w:cs="Arial"/>
                <w:color w:val="000000" w:themeColor="text1"/>
                <w:sz w:val="19"/>
                <w:szCs w:val="19"/>
              </w:rPr>
            </w:pPr>
          </w:p>
        </w:tc>
        <w:tc>
          <w:tcPr>
            <w:tcW w:w="4804" w:type="dxa"/>
            <w:vMerge/>
            <w:tcBorders>
              <w:left w:val="single" w:sz="4" w:space="0" w:color="auto"/>
              <w:bottom w:val="single" w:sz="4" w:space="0" w:color="auto"/>
              <w:right w:val="single" w:sz="4" w:space="0" w:color="auto"/>
            </w:tcBorders>
            <w:vAlign w:val="center"/>
          </w:tcPr>
          <w:p w14:paraId="3F472D5B" w14:textId="77777777" w:rsidR="00193184" w:rsidRPr="00D96F1C" w:rsidRDefault="00193184" w:rsidP="000E34AD">
            <w:pPr>
              <w:spacing w:line="288" w:lineRule="auto"/>
              <w:rPr>
                <w:rFonts w:ascii="Arial" w:eastAsia="Helvetica" w:hAnsi="Arial" w:cs="Arial"/>
                <w:i/>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28A3C2CB"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74AB35" w14:textId="46244391"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tcPr>
          <w:p w14:paraId="6FD8D257" w14:textId="6E8C4DA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2E595D73" w14:textId="763E9486" w:rsidR="008A4BA9" w:rsidRPr="00BF47E6" w:rsidRDefault="008A4BA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w:t>
      </w:r>
      <w:r w:rsidRPr="00BF47E6">
        <w:rPr>
          <w:rFonts w:ascii="Arial" w:hAnsi="Arial" w:cs="Arial"/>
          <w:color w:val="000000" w:themeColor="text1"/>
          <w:sz w:val="19"/>
          <w:szCs w:val="19"/>
        </w:rPr>
        <w:t>najmä informácie uvedené v častiach ŽoNFP: 7. Popis projektu, príloha Opis projektu</w:t>
      </w:r>
      <w:r w:rsidR="00361F32">
        <w:rPr>
          <w:rFonts w:ascii="Arial" w:hAnsi="Arial" w:cs="Arial"/>
          <w:color w:val="000000" w:themeColor="text1"/>
          <w:sz w:val="19"/>
          <w:szCs w:val="19"/>
        </w:rPr>
        <w:t xml:space="preserve"> a príslušnú stratégiu RIÚS/UMR</w:t>
      </w:r>
      <w:r w:rsidRPr="00BF47E6">
        <w:rPr>
          <w:rFonts w:ascii="Arial" w:hAnsi="Arial" w:cs="Arial"/>
          <w:color w:val="000000" w:themeColor="text1"/>
          <w:sz w:val="19"/>
          <w:szCs w:val="19"/>
        </w:rPr>
        <w:t>.</w:t>
      </w:r>
    </w:p>
    <w:p w14:paraId="3562D63A" w14:textId="13132CE4" w:rsidR="008A4BA9" w:rsidRPr="00BF47E6" w:rsidRDefault="00E34B56"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 xml:space="preserve">Hodnotiteľ posúdi, </w:t>
      </w:r>
      <w:r w:rsidR="008A4BA9" w:rsidRPr="00BF47E6">
        <w:rPr>
          <w:rFonts w:ascii="Arial" w:hAnsi="Arial" w:cs="Arial"/>
          <w:color w:val="000000" w:themeColor="text1"/>
          <w:sz w:val="19"/>
          <w:szCs w:val="19"/>
        </w:rPr>
        <w:t xml:space="preserve">či je správne a dostatočne deklarovaná integrovaná operácia a či je predložená žiadosť o NFP integrálnou súčasťou oprávnenej integrovanej operácie. </w:t>
      </w:r>
    </w:p>
    <w:p w14:paraId="2BC1338E" w14:textId="77777777" w:rsidR="008A4BA9" w:rsidRPr="00BF47E6" w:rsidRDefault="008A4BA9"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FC8AAB5" w14:textId="77777777" w:rsidR="00087C43" w:rsidRPr="00087C43" w:rsidRDefault="008A4BA9" w:rsidP="00087C43">
      <w:pPr>
        <w:pStyle w:val="aNormal"/>
        <w:rPr>
          <w:rFonts w:ascii="Arial" w:hAnsi="Arial" w:cs="Arial"/>
          <w:color w:val="000000" w:themeColor="text1"/>
          <w:sz w:val="19"/>
          <w:szCs w:val="19"/>
        </w:rPr>
      </w:pPr>
      <w:r w:rsidRPr="00BF47E6">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Integrovaná operácia musí byť zároveň uvedená v RIÚS/IÚS UMR.</w:t>
      </w:r>
    </w:p>
    <w:p w14:paraId="11DDEDFB" w14:textId="1D34967E" w:rsidR="008A4BA9" w:rsidRPr="00BF47E6" w:rsidRDefault="008A4BA9" w:rsidP="00485D5E">
      <w:pPr>
        <w:spacing w:before="120" w:after="120" w:line="288" w:lineRule="auto"/>
        <w:jc w:val="both"/>
        <w:rPr>
          <w:rFonts w:ascii="Arial" w:hAnsi="Arial" w:cs="Arial"/>
          <w:color w:val="000000" w:themeColor="text1"/>
          <w:sz w:val="19"/>
          <w:szCs w:val="19"/>
        </w:rPr>
      </w:pPr>
      <w:r w:rsidRPr="00BF47E6">
        <w:rPr>
          <w:rFonts w:ascii="Arial" w:hAnsi="Arial" w:cs="Arial"/>
          <w:color w:val="000000" w:themeColor="text1"/>
          <w:sz w:val="19"/>
          <w:szCs w:val="19"/>
        </w:rPr>
        <w:t xml:space="preserve">Hodnotiteľ </w:t>
      </w:r>
      <w:r w:rsidR="00E34B56" w:rsidRPr="00BF47E6">
        <w:rPr>
          <w:rFonts w:ascii="Arial" w:hAnsi="Arial" w:cs="Arial"/>
          <w:color w:val="000000" w:themeColor="text1"/>
          <w:sz w:val="19"/>
          <w:szCs w:val="19"/>
        </w:rPr>
        <w:t>priradí bodovú hodnotu (</w:t>
      </w:r>
      <w:r w:rsidR="0014117A" w:rsidRPr="00BF47E6">
        <w:rPr>
          <w:rFonts w:ascii="Arial" w:hAnsi="Arial" w:cs="Arial"/>
          <w:color w:val="000000" w:themeColor="text1"/>
          <w:sz w:val="19"/>
          <w:szCs w:val="19"/>
        </w:rPr>
        <w:t>6</w:t>
      </w:r>
      <w:r w:rsidR="00E34B56" w:rsidRPr="00BF47E6">
        <w:rPr>
          <w:rFonts w:ascii="Arial" w:hAnsi="Arial" w:cs="Arial"/>
          <w:color w:val="000000" w:themeColor="text1"/>
          <w:sz w:val="19"/>
          <w:szCs w:val="19"/>
        </w:rPr>
        <w:t xml:space="preserve">/0) na základe vyhodnotenia </w:t>
      </w:r>
      <w:r w:rsidRPr="00BF47E6">
        <w:rPr>
          <w:rFonts w:ascii="Arial" w:hAnsi="Arial" w:cs="Arial"/>
          <w:color w:val="000000" w:themeColor="text1"/>
          <w:sz w:val="19"/>
          <w:szCs w:val="19"/>
        </w:rPr>
        <w:t>či navrhovaná integrovaná op</w:t>
      </w:r>
      <w:r w:rsidR="009A5968" w:rsidRPr="00BF47E6">
        <w:rPr>
          <w:rFonts w:ascii="Arial" w:hAnsi="Arial" w:cs="Arial"/>
          <w:color w:val="000000" w:themeColor="text1"/>
          <w:sz w:val="19"/>
          <w:szCs w:val="19"/>
        </w:rPr>
        <w:t>e</w:t>
      </w:r>
      <w:r w:rsidRPr="00BF47E6">
        <w:rPr>
          <w:rFonts w:ascii="Arial" w:hAnsi="Arial" w:cs="Arial"/>
          <w:color w:val="000000" w:themeColor="text1"/>
          <w:sz w:val="19"/>
          <w:szCs w:val="19"/>
        </w:rPr>
        <w:t>rácia spĺňa podmienky stanovené v </w:t>
      </w:r>
      <w:r w:rsidR="00DF1468">
        <w:rPr>
          <w:rFonts w:ascii="Arial" w:hAnsi="Arial" w:cs="Arial"/>
          <w:color w:val="000000" w:themeColor="text1"/>
          <w:sz w:val="19"/>
          <w:szCs w:val="19"/>
        </w:rPr>
        <w:t>definícií integrovanej operácie a</w:t>
      </w:r>
      <w:r w:rsidRPr="00BF47E6">
        <w:rPr>
          <w:rFonts w:ascii="Arial" w:hAnsi="Arial" w:cs="Arial"/>
          <w:color w:val="000000" w:themeColor="text1"/>
          <w:sz w:val="19"/>
          <w:szCs w:val="19"/>
        </w:rPr>
        <w:t xml:space="preserv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5E4F55">
        <w:rPr>
          <w:rFonts w:ascii="Arial" w:hAnsi="Arial" w:cs="Arial"/>
          <w:color w:val="000000" w:themeColor="text1"/>
          <w:sz w:val="19"/>
          <w:szCs w:val="19"/>
        </w:rPr>
        <w:t xml:space="preserve"> </w:t>
      </w:r>
      <w:r w:rsidR="005E4F55" w:rsidRPr="00F93B3F">
        <w:rPr>
          <w:rFonts w:ascii="Arial" w:eastAsia="Helvetica" w:hAnsi="Arial" w:cs="Arial"/>
          <w:color w:val="000000" w:themeColor="text1"/>
          <w:sz w:val="19"/>
          <w:szCs w:val="19"/>
        </w:rPr>
        <w:t>uvedenej v RIÚS/IÚS UMR</w:t>
      </w:r>
      <w:r w:rsidRPr="00BF47E6">
        <w:rPr>
          <w:rFonts w:ascii="Arial" w:hAnsi="Arial" w:cs="Arial"/>
          <w:color w:val="000000" w:themeColor="text1"/>
          <w:sz w:val="19"/>
          <w:szCs w:val="19"/>
        </w:rPr>
        <w:t>.</w:t>
      </w:r>
    </w:p>
    <w:p w14:paraId="69FCE397" w14:textId="697C8DA4" w:rsidR="0014117A" w:rsidRDefault="008A4BA9" w:rsidP="007D5A75">
      <w:pPr>
        <w:spacing w:before="120" w:after="120" w:line="288" w:lineRule="auto"/>
        <w:jc w:val="both"/>
        <w:rPr>
          <w:rFonts w:ascii="Arial" w:eastAsia="Arial Unicode MS" w:hAnsi="Arial" w:cs="Arial"/>
          <w:color w:val="000000" w:themeColor="text1"/>
          <w:sz w:val="19"/>
          <w:szCs w:val="19"/>
        </w:rPr>
      </w:pPr>
      <w:r w:rsidRPr="00BF47E6">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BF47E6">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BF47E6" w:rsidRPr="00D96F1C" w14:paraId="36B28C5A" w14:textId="77777777" w:rsidTr="000E34AD">
        <w:trPr>
          <w:trHeight w:val="397"/>
        </w:trPr>
        <w:tc>
          <w:tcPr>
            <w:tcW w:w="606" w:type="dxa"/>
            <w:shd w:val="clear" w:color="auto" w:fill="DEEAF6" w:themeFill="accent1" w:themeFillTint="33"/>
            <w:vAlign w:val="center"/>
            <w:hideMark/>
          </w:tcPr>
          <w:p w14:paraId="2AB5CCE9" w14:textId="77777777" w:rsidR="00BF47E6" w:rsidRPr="00D96F1C" w:rsidRDefault="00BF47E6" w:rsidP="00DC138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B82DB3E" w14:textId="77777777" w:rsidR="00BF47E6" w:rsidRPr="00D96F1C" w:rsidRDefault="00BF47E6" w:rsidP="00DC138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06218FC6" w14:textId="77777777" w:rsidR="00BF47E6" w:rsidRPr="00D96F1C" w:rsidRDefault="00BF47E6" w:rsidP="00DC138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09565E3" w14:textId="77777777" w:rsidR="00BF47E6" w:rsidRPr="00D96F1C" w:rsidRDefault="00BF47E6" w:rsidP="00DC138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0E728FD5" w14:textId="77777777" w:rsidR="00BF47E6" w:rsidRPr="00D96F1C" w:rsidRDefault="00BF47E6" w:rsidP="00DC138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5C04941A" w14:textId="77777777" w:rsidR="00BF47E6" w:rsidRPr="00D96F1C" w:rsidRDefault="00BF47E6" w:rsidP="00DC138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7B1E87" w14:paraId="2E11CEBE" w14:textId="77777777" w:rsidTr="000E34AD">
        <w:trPr>
          <w:trHeight w:val="315"/>
        </w:trPr>
        <w:tc>
          <w:tcPr>
            <w:tcW w:w="606" w:type="dxa"/>
            <w:tcBorders>
              <w:left w:val="single" w:sz="4" w:space="0" w:color="auto"/>
              <w:bottom w:val="single" w:sz="4" w:space="0" w:color="auto"/>
              <w:right w:val="single" w:sz="4" w:space="0" w:color="auto"/>
            </w:tcBorders>
            <w:vAlign w:val="center"/>
          </w:tcPr>
          <w:p w14:paraId="1AA55090" w14:textId="77777777" w:rsidR="00193184" w:rsidRDefault="00193184" w:rsidP="000E34AD">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1.4</w:t>
            </w:r>
          </w:p>
        </w:tc>
        <w:tc>
          <w:tcPr>
            <w:tcW w:w="2495" w:type="dxa"/>
            <w:tcBorders>
              <w:left w:val="single" w:sz="4" w:space="0" w:color="auto"/>
              <w:bottom w:val="single" w:sz="4" w:space="0" w:color="auto"/>
              <w:right w:val="single" w:sz="4" w:space="0" w:color="auto"/>
            </w:tcBorders>
            <w:vAlign w:val="center"/>
          </w:tcPr>
          <w:p w14:paraId="53106161" w14:textId="77777777" w:rsidR="00193184" w:rsidRPr="00F93B3F" w:rsidRDefault="00193184" w:rsidP="000E34AD">
            <w:pPr>
              <w:spacing w:line="288" w:lineRule="auto"/>
              <w:rPr>
                <w:rFonts w:ascii="Arial" w:eastAsia="Helvetica" w:hAnsi="Arial" w:cs="Arial"/>
                <w:color w:val="000000" w:themeColor="text1"/>
                <w:sz w:val="19"/>
                <w:szCs w:val="19"/>
              </w:rPr>
            </w:pPr>
            <w:r>
              <w:rPr>
                <w:rFonts w:ascii="Arial" w:eastAsia="Helvetica" w:hAnsi="Arial" w:cs="Arial"/>
                <w:color w:val="000000" w:themeColor="text1"/>
                <w:sz w:val="19"/>
                <w:szCs w:val="19"/>
              </w:rPr>
              <w:t>Investičná účinnosť projektu na základe multikriteriálneho hodnotenia</w:t>
            </w:r>
          </w:p>
        </w:tc>
        <w:tc>
          <w:tcPr>
            <w:tcW w:w="3811" w:type="dxa"/>
            <w:tcBorders>
              <w:left w:val="single" w:sz="4" w:space="0" w:color="auto"/>
              <w:bottom w:val="single" w:sz="4" w:space="0" w:color="auto"/>
              <w:right w:val="single" w:sz="4" w:space="0" w:color="auto"/>
            </w:tcBorders>
            <w:vAlign w:val="center"/>
          </w:tcPr>
          <w:p w14:paraId="3674A180" w14:textId="77777777" w:rsidR="00193184" w:rsidRPr="00F93B3F" w:rsidRDefault="00193184" w:rsidP="000E34AD">
            <w:pPr>
              <w:spacing w:line="288" w:lineRule="auto"/>
              <w:jc w:val="both"/>
              <w:rPr>
                <w:rFonts w:ascii="Arial" w:eastAsia="Helvetica" w:hAnsi="Arial" w:cs="Arial"/>
                <w:i/>
                <w:color w:val="000000" w:themeColor="text1"/>
                <w:sz w:val="19"/>
                <w:szCs w:val="19"/>
              </w:rPr>
            </w:pPr>
            <w:r>
              <w:rPr>
                <w:rFonts w:ascii="Arial" w:hAnsi="Arial" w:cs="Arial"/>
                <w:color w:val="000000" w:themeColor="text1"/>
                <w:sz w:val="19"/>
                <w:szCs w:val="19"/>
              </w:rPr>
              <w:t>Posudzuje sa investičná účinnosť realizácie projektu z hľadiska miesta realizácie na základe výsledkov hodnotenia územných investičných jednotiek na základe kritérií uvedených v RIÚS/IÚS UMR.</w:t>
            </w:r>
          </w:p>
        </w:tc>
        <w:tc>
          <w:tcPr>
            <w:tcW w:w="1417" w:type="dxa"/>
            <w:tcBorders>
              <w:left w:val="single" w:sz="4" w:space="0" w:color="auto"/>
              <w:bottom w:val="single" w:sz="4" w:space="0" w:color="auto"/>
              <w:right w:val="single" w:sz="4" w:space="0" w:color="auto"/>
            </w:tcBorders>
            <w:vAlign w:val="center"/>
          </w:tcPr>
          <w:p w14:paraId="33648E7B" w14:textId="77777777" w:rsidR="00193184" w:rsidRPr="007B1E87"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B1E87">
              <w:rPr>
                <w:rFonts w:ascii="Arial" w:eastAsia="Helvetica" w:hAnsi="Arial" w:cs="Arial"/>
                <w:color w:val="000000" w:themeColor="text1"/>
                <w:sz w:val="19"/>
                <w:szCs w:val="19"/>
              </w:rPr>
              <w:t>Bodové kritérium</w:t>
            </w:r>
          </w:p>
          <w:p w14:paraId="33BADC80" w14:textId="77777777" w:rsidR="00193184" w:rsidRPr="00F93B3F"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2A9EFD8" w14:textId="77777777" w:rsidR="00193184" w:rsidRDefault="00193184" w:rsidP="000E34AD">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0-10</w:t>
            </w:r>
          </w:p>
        </w:tc>
        <w:tc>
          <w:tcPr>
            <w:tcW w:w="5047" w:type="dxa"/>
            <w:tcBorders>
              <w:top w:val="single" w:sz="4" w:space="0" w:color="auto"/>
              <w:left w:val="single" w:sz="4" w:space="0" w:color="auto"/>
              <w:bottom w:val="single" w:sz="4" w:space="0" w:color="auto"/>
              <w:right w:val="single" w:sz="4" w:space="0" w:color="auto"/>
            </w:tcBorders>
            <w:vAlign w:val="center"/>
          </w:tcPr>
          <w:p w14:paraId="6C630709" w14:textId="77777777" w:rsidR="00193184" w:rsidRPr="007B1E87" w:rsidRDefault="00193184" w:rsidP="000E34AD">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Body sú prideľované v súlade s výsledkami multikriteriálneho hodnotenia územných investičných jednotiek na základe dosiahnutého indexu investičnej účinnosti.</w:t>
            </w:r>
            <w:r>
              <w:rPr>
                <w:rFonts w:ascii="Arial" w:hAnsi="Arial" w:cs="Arial"/>
                <w:color w:val="000000" w:themeColor="text1"/>
                <w:sz w:val="19"/>
                <w:szCs w:val="19"/>
              </w:rPr>
              <w:br/>
            </w:r>
            <w:r w:rsidRPr="00C40D87">
              <w:rPr>
                <w:rFonts w:ascii="Arial" w:eastAsia="Times New Roman" w:hAnsi="Arial" w:cs="Arial"/>
                <w:sz w:val="19"/>
                <w:szCs w:val="19"/>
              </w:rPr>
              <w:t xml:space="preserve">V závislosti od dosiahnutej hodnoty je investičnej jednotke s maximálnou hodnotou indexu priradená maximálna hodnota hodnotiaceho kritéria. Investičnej jednotke, ktorá je v poradí posledná (v prípade stanovenia podmienky min. IIÚ výzvou je to posledná investičná jednotka nad touto hranicou) je priradená nulová hodnota kritéria. Všetky ostatné hodnoty sú na základe dosiahnutého IIÚ pomerovo prepočítané na hodnotu hodnotiaceho kritéria v tomto rozpätí so zaokrúhlením na celé čísla. </w:t>
            </w:r>
          </w:p>
        </w:tc>
      </w:tr>
    </w:tbl>
    <w:p w14:paraId="226269D2" w14:textId="03807131" w:rsidR="007D5A75" w:rsidRPr="00152E2E" w:rsidRDefault="007D5A75" w:rsidP="007D5A7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Hodnotiaca správa projektového zámeru</w:t>
      </w:r>
      <w:r w:rsidR="00EF09A0">
        <w:rPr>
          <w:rFonts w:ascii="Arial" w:hAnsi="Arial" w:cs="Arial"/>
          <w:color w:val="000000" w:themeColor="text1"/>
          <w:sz w:val="19"/>
          <w:szCs w:val="19"/>
        </w:rPr>
        <w:t xml:space="preserve"> </w:t>
      </w:r>
      <w:r w:rsidR="00EF09A0" w:rsidRPr="004F0CBF">
        <w:rPr>
          <w:rFonts w:ascii="Arial" w:hAnsi="Arial" w:cs="Arial"/>
          <w:color w:val="000000" w:themeColor="text1"/>
          <w:sz w:val="19"/>
          <w:szCs w:val="19"/>
        </w:rPr>
        <w:t>/ Oznámenie o zastavení posudzovania PZ</w:t>
      </w:r>
      <w:r w:rsidR="002728F9">
        <w:rPr>
          <w:rFonts w:ascii="Arial" w:hAnsi="Arial" w:cs="Arial"/>
          <w:color w:val="000000" w:themeColor="text1"/>
          <w:sz w:val="19"/>
          <w:szCs w:val="19"/>
        </w:rPr>
        <w:t>,  opis projektu</w:t>
      </w:r>
    </w:p>
    <w:p w14:paraId="34825EB4" w14:textId="77777777" w:rsidR="007D5A75" w:rsidRPr="00152E2E" w:rsidRDefault="007D5A75" w:rsidP="007D5A7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bodové hodnotenie kritéria v súlade s výsledkami multikriteriálneho hodnotenia územných investičných jednotiek na základe matematického prepočtu hodnoty IIÚ na hodnotu bodového kritéria. Pre správne priradenie bodov je možné využiť prepočet spracovaný v MS Excel, ktorý pre tento účel pripraví RO pre IROP. Hodnotiteľ v komentári ku kritériu uvedie odkaz na prílohu s prepočtom, ktorý uvedie v prílohe hodnotiacemu hárku.</w:t>
      </w:r>
    </w:p>
    <w:p w14:paraId="5F39C751" w14:textId="6CFAC245" w:rsidR="00214576" w:rsidRDefault="007D5A75" w:rsidP="007D5A75">
      <w:pPr>
        <w:rPr>
          <w:rFonts w:ascii="Arial" w:eastAsia="Arial Unicode MS" w:hAnsi="Arial" w:cs="Arial"/>
          <w:color w:val="000000" w:themeColor="text1"/>
          <w:sz w:val="19"/>
          <w:szCs w:val="19"/>
        </w:rPr>
      </w:pPr>
      <w:r w:rsidRPr="00152E2E">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BF47E6" w:rsidRPr="00D96F1C" w14:paraId="0DF71BEC" w14:textId="77777777" w:rsidTr="000E34AD">
        <w:trPr>
          <w:trHeight w:val="457"/>
        </w:trPr>
        <w:tc>
          <w:tcPr>
            <w:tcW w:w="606" w:type="dxa"/>
            <w:shd w:val="clear" w:color="auto" w:fill="DEEAF6" w:themeFill="accent1" w:themeFillTint="33"/>
            <w:vAlign w:val="center"/>
            <w:hideMark/>
          </w:tcPr>
          <w:p w14:paraId="5047FFA0" w14:textId="77777777" w:rsidR="00BF47E6" w:rsidRPr="00D96F1C" w:rsidRDefault="00BF47E6" w:rsidP="00DC138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267D8E" w14:textId="77777777" w:rsidR="00BF47E6" w:rsidRPr="00D96F1C" w:rsidRDefault="00BF47E6" w:rsidP="00DC138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60ABA805" w14:textId="77777777" w:rsidR="00BF47E6" w:rsidRPr="00D96F1C" w:rsidRDefault="00BF47E6" w:rsidP="00DC138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459B656" w14:textId="77777777" w:rsidR="00BF47E6" w:rsidRPr="00D96F1C" w:rsidRDefault="00BF47E6" w:rsidP="00DC138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0B4D802" w14:textId="77777777" w:rsidR="00BF47E6" w:rsidRPr="00D96F1C" w:rsidRDefault="00BF47E6" w:rsidP="00DC138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64CFAB9A" w14:textId="77777777" w:rsidR="00BF47E6" w:rsidRPr="00D96F1C" w:rsidRDefault="00BF47E6" w:rsidP="00DC138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0466C5" w14:paraId="37BC1EC9" w14:textId="77777777" w:rsidTr="000E34AD">
        <w:trPr>
          <w:trHeight w:val="315"/>
        </w:trPr>
        <w:tc>
          <w:tcPr>
            <w:tcW w:w="606" w:type="dxa"/>
            <w:vMerge w:val="restart"/>
            <w:tcBorders>
              <w:left w:val="single" w:sz="4" w:space="0" w:color="auto"/>
              <w:right w:val="single" w:sz="4" w:space="0" w:color="auto"/>
            </w:tcBorders>
            <w:vAlign w:val="center"/>
          </w:tcPr>
          <w:p w14:paraId="7C352D34" w14:textId="77777777" w:rsidR="00193184" w:rsidRDefault="00193184" w:rsidP="00DC138C">
            <w:pPr>
              <w:jc w:val="center"/>
              <w:rPr>
                <w:rFonts w:ascii="Arial" w:hAnsi="Arial" w:cs="Arial"/>
                <w:color w:val="000000" w:themeColor="text1"/>
                <w:sz w:val="19"/>
                <w:szCs w:val="19"/>
              </w:rPr>
            </w:pPr>
            <w:r>
              <w:rPr>
                <w:rFonts w:ascii="Arial" w:hAnsi="Arial" w:cs="Arial"/>
                <w:color w:val="000000" w:themeColor="text1"/>
                <w:sz w:val="19"/>
                <w:szCs w:val="19"/>
              </w:rPr>
              <w:t>1.5</w:t>
            </w:r>
          </w:p>
        </w:tc>
        <w:tc>
          <w:tcPr>
            <w:tcW w:w="2495" w:type="dxa"/>
            <w:vMerge w:val="restart"/>
            <w:tcBorders>
              <w:left w:val="single" w:sz="4" w:space="0" w:color="auto"/>
              <w:right w:val="single" w:sz="4" w:space="0" w:color="auto"/>
            </w:tcBorders>
            <w:vAlign w:val="center"/>
          </w:tcPr>
          <w:p w14:paraId="1F143075" w14:textId="77777777" w:rsidR="00193184" w:rsidRPr="000466C5" w:rsidRDefault="00193184" w:rsidP="000E34AD">
            <w:pPr>
              <w:spacing w:line="288" w:lineRule="auto"/>
              <w:rPr>
                <w:rFonts w:ascii="Arial" w:eastAsia="Helvetica" w:hAnsi="Arial" w:cs="Arial"/>
                <w:sz w:val="19"/>
                <w:szCs w:val="19"/>
              </w:rPr>
            </w:pPr>
            <w:r w:rsidRPr="000466C5">
              <w:rPr>
                <w:rFonts w:ascii="Arial" w:eastAsia="Times New Roman" w:hAnsi="Arial" w:cs="Arial"/>
                <w:sz w:val="19"/>
                <w:szCs w:val="19"/>
              </w:rPr>
              <w:t xml:space="preserve">Vhodnosť realizácie projektu z hľadiska územných potrieb </w:t>
            </w:r>
          </w:p>
        </w:tc>
        <w:tc>
          <w:tcPr>
            <w:tcW w:w="3811" w:type="dxa"/>
            <w:vMerge w:val="restart"/>
            <w:tcBorders>
              <w:left w:val="single" w:sz="4" w:space="0" w:color="auto"/>
              <w:right w:val="single" w:sz="4" w:space="0" w:color="auto"/>
            </w:tcBorders>
            <w:vAlign w:val="center"/>
          </w:tcPr>
          <w:p w14:paraId="6493C90D" w14:textId="77777777" w:rsidR="00193184" w:rsidRPr="000466C5" w:rsidRDefault="00193184" w:rsidP="000E34AD">
            <w:pPr>
              <w:spacing w:line="288" w:lineRule="auto"/>
              <w:jc w:val="both"/>
              <w:rPr>
                <w:rFonts w:ascii="Arial" w:hAnsi="Arial" w:cs="Arial"/>
                <w:sz w:val="19"/>
                <w:szCs w:val="19"/>
              </w:rPr>
            </w:pPr>
            <w:r w:rsidRPr="000466C5">
              <w:rPr>
                <w:rFonts w:ascii="Arial" w:eastAsia="Times New Roman" w:hAnsi="Arial" w:cs="Arial"/>
                <w:sz w:val="19"/>
                <w:szCs w:val="19"/>
              </w:rPr>
              <w:t xml:space="preserve">Posudzuje sa realizácia projektu z hľadiska územnej koncentrácie a zacielenia pomoci z IROP </w:t>
            </w:r>
          </w:p>
        </w:tc>
        <w:tc>
          <w:tcPr>
            <w:tcW w:w="1417" w:type="dxa"/>
            <w:vMerge w:val="restart"/>
            <w:tcBorders>
              <w:left w:val="single" w:sz="4" w:space="0" w:color="auto"/>
              <w:right w:val="single" w:sz="4" w:space="0" w:color="auto"/>
            </w:tcBorders>
            <w:vAlign w:val="center"/>
          </w:tcPr>
          <w:p w14:paraId="1494DBAE" w14:textId="77777777" w:rsidR="00193184" w:rsidRPr="000466C5" w:rsidRDefault="00193184" w:rsidP="000E34AD">
            <w:pPr>
              <w:pBdr>
                <w:top w:val="nil"/>
                <w:left w:val="nil"/>
                <w:bottom w:val="nil"/>
                <w:right w:val="nil"/>
                <w:between w:val="nil"/>
                <w:bar w:val="nil"/>
              </w:pBdr>
              <w:spacing w:line="288" w:lineRule="auto"/>
              <w:jc w:val="center"/>
              <w:rPr>
                <w:rFonts w:ascii="Arial" w:eastAsia="Helvetica" w:hAnsi="Arial" w:cs="Arial"/>
                <w:sz w:val="19"/>
                <w:szCs w:val="19"/>
              </w:rPr>
            </w:pPr>
            <w:r w:rsidRPr="000466C5">
              <w:rPr>
                <w:rFonts w:ascii="Arial" w:eastAsia="Times New Roman" w:hAnsi="Arial" w:cs="Arial"/>
                <w:sz w:val="19"/>
                <w:szCs w:val="19"/>
              </w:rPr>
              <w:t xml:space="preserve">Bodové kritérium </w:t>
            </w:r>
          </w:p>
        </w:tc>
        <w:tc>
          <w:tcPr>
            <w:tcW w:w="1474" w:type="dxa"/>
            <w:tcBorders>
              <w:top w:val="single" w:sz="4" w:space="0" w:color="auto"/>
              <w:left w:val="single" w:sz="4" w:space="0" w:color="auto"/>
              <w:bottom w:val="single" w:sz="4" w:space="0" w:color="auto"/>
              <w:right w:val="single" w:sz="4" w:space="0" w:color="auto"/>
            </w:tcBorders>
            <w:vAlign w:val="center"/>
          </w:tcPr>
          <w:p w14:paraId="2DBC6187" w14:textId="77777777" w:rsidR="00193184" w:rsidRPr="000466C5" w:rsidRDefault="00193184" w:rsidP="000E34AD">
            <w:pPr>
              <w:widowControl w:val="0"/>
              <w:spacing w:line="288" w:lineRule="auto"/>
              <w:jc w:val="center"/>
              <w:rPr>
                <w:rFonts w:ascii="Arial" w:hAnsi="Arial" w:cs="Arial"/>
                <w:sz w:val="19"/>
                <w:szCs w:val="19"/>
              </w:rPr>
            </w:pPr>
            <w:r w:rsidRPr="000466C5">
              <w:rPr>
                <w:rFonts w:ascii="Arial" w:eastAsia="Times New Roman" w:hAnsi="Arial" w:cs="Arial"/>
                <w:sz w:val="19"/>
                <w:szCs w:val="19"/>
              </w:rPr>
              <w:t>7</w:t>
            </w:r>
          </w:p>
        </w:tc>
        <w:tc>
          <w:tcPr>
            <w:tcW w:w="5047" w:type="dxa"/>
            <w:tcBorders>
              <w:top w:val="single" w:sz="4" w:space="0" w:color="auto"/>
              <w:left w:val="single" w:sz="4" w:space="0" w:color="auto"/>
              <w:bottom w:val="single" w:sz="4" w:space="0" w:color="auto"/>
              <w:right w:val="single" w:sz="4" w:space="0" w:color="auto"/>
            </w:tcBorders>
            <w:vAlign w:val="center"/>
          </w:tcPr>
          <w:p w14:paraId="2EF63E2D" w14:textId="77777777" w:rsidR="00193184" w:rsidRPr="000466C5" w:rsidRDefault="00193184" w:rsidP="000E34AD">
            <w:pPr>
              <w:spacing w:line="288" w:lineRule="auto"/>
              <w:jc w:val="both"/>
              <w:rPr>
                <w:rFonts w:ascii="Arial" w:hAnsi="Arial" w:cs="Arial"/>
                <w:sz w:val="19"/>
                <w:szCs w:val="19"/>
              </w:rPr>
            </w:pPr>
            <w:r w:rsidRPr="000466C5">
              <w:rPr>
                <w:rFonts w:ascii="Arial" w:eastAsia="Times New Roman" w:hAnsi="Arial" w:cs="Arial"/>
                <w:sz w:val="19"/>
                <w:szCs w:val="19"/>
              </w:rPr>
              <w:t xml:space="preserve">Realizácia projektu prispieva k efektívnemu zacieleniu podpory z IROP v danom území, </w:t>
            </w:r>
            <w:r w:rsidRPr="00F33BF0">
              <w:rPr>
                <w:rFonts w:ascii="Arial" w:eastAsia="Times New Roman" w:hAnsi="Arial" w:cs="Arial"/>
                <w:sz w:val="19"/>
                <w:szCs w:val="19"/>
              </w:rPr>
              <w:t>tzn. jeho realizáciou nebudú vytvorené kapacity/podporené služby nad limity stanovené výzvou na predkladanie projektových zámerov.</w:t>
            </w:r>
          </w:p>
        </w:tc>
      </w:tr>
      <w:tr w:rsidR="00193184" w:rsidRPr="000466C5" w14:paraId="1A2CDEBB" w14:textId="77777777" w:rsidTr="000E34AD">
        <w:trPr>
          <w:trHeight w:val="315"/>
        </w:trPr>
        <w:tc>
          <w:tcPr>
            <w:tcW w:w="606" w:type="dxa"/>
            <w:vMerge/>
            <w:tcBorders>
              <w:left w:val="single" w:sz="4" w:space="0" w:color="auto"/>
              <w:bottom w:val="single" w:sz="4" w:space="0" w:color="auto"/>
              <w:right w:val="single" w:sz="4" w:space="0" w:color="auto"/>
            </w:tcBorders>
            <w:vAlign w:val="center"/>
          </w:tcPr>
          <w:p w14:paraId="46F5E813" w14:textId="77777777" w:rsidR="00193184" w:rsidRDefault="00193184" w:rsidP="00DC138C">
            <w:pPr>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62D4FFAF" w14:textId="77777777" w:rsidR="00193184" w:rsidRPr="00F500F3" w:rsidRDefault="00193184" w:rsidP="00697158">
            <w:pPr>
              <w:spacing w:after="160" w:line="288" w:lineRule="auto"/>
              <w:rPr>
                <w:rFonts w:ascii="Arial" w:eastAsia="Helvetica" w:hAnsi="Arial" w:cs="Arial"/>
                <w:sz w:val="19"/>
                <w:szCs w:val="19"/>
              </w:rPr>
            </w:pPr>
          </w:p>
        </w:tc>
        <w:tc>
          <w:tcPr>
            <w:tcW w:w="3811" w:type="dxa"/>
            <w:vMerge/>
            <w:tcBorders>
              <w:left w:val="single" w:sz="4" w:space="0" w:color="auto"/>
              <w:bottom w:val="single" w:sz="4" w:space="0" w:color="auto"/>
              <w:right w:val="single" w:sz="4" w:space="0" w:color="auto"/>
            </w:tcBorders>
            <w:vAlign w:val="center"/>
          </w:tcPr>
          <w:p w14:paraId="2061D429" w14:textId="77777777" w:rsidR="00193184" w:rsidRPr="00F500F3" w:rsidRDefault="00193184" w:rsidP="00697158">
            <w:pPr>
              <w:spacing w:after="160" w:line="288" w:lineRule="auto"/>
              <w:rPr>
                <w:rFonts w:ascii="Arial" w:eastAsiaTheme="minorHAnsi" w:hAnsi="Arial" w:cs="Arial"/>
                <w:sz w:val="19"/>
                <w:szCs w:val="19"/>
              </w:rPr>
            </w:pPr>
          </w:p>
        </w:tc>
        <w:tc>
          <w:tcPr>
            <w:tcW w:w="1417" w:type="dxa"/>
            <w:vMerge/>
            <w:tcBorders>
              <w:left w:val="single" w:sz="4" w:space="0" w:color="auto"/>
              <w:bottom w:val="single" w:sz="4" w:space="0" w:color="auto"/>
              <w:right w:val="single" w:sz="4" w:space="0" w:color="auto"/>
            </w:tcBorders>
            <w:vAlign w:val="center"/>
          </w:tcPr>
          <w:p w14:paraId="6414FED6" w14:textId="77777777" w:rsidR="00193184" w:rsidRPr="00F500F3" w:rsidRDefault="00193184" w:rsidP="00697158">
            <w:pPr>
              <w:pBdr>
                <w:top w:val="nil"/>
                <w:left w:val="nil"/>
                <w:bottom w:val="nil"/>
                <w:right w:val="nil"/>
                <w:between w:val="nil"/>
                <w:bar w:val="nil"/>
              </w:pBdr>
              <w:spacing w:after="160" w:line="288" w:lineRule="auto"/>
              <w:jc w:val="center"/>
              <w:rPr>
                <w:rFonts w:ascii="Arial" w:eastAsia="Helvetica" w:hAnsi="Arial" w:cs="Arial"/>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14813EB2" w14:textId="77777777" w:rsidR="00193184" w:rsidRPr="000466C5" w:rsidRDefault="00193184" w:rsidP="009F3016">
            <w:pPr>
              <w:widowControl w:val="0"/>
              <w:spacing w:line="288" w:lineRule="auto"/>
              <w:jc w:val="center"/>
              <w:rPr>
                <w:rFonts w:ascii="Arial" w:eastAsiaTheme="minorHAnsi" w:hAnsi="Arial" w:cs="Arial"/>
                <w:sz w:val="19"/>
                <w:szCs w:val="19"/>
              </w:rPr>
            </w:pPr>
            <w:r w:rsidRPr="000466C5">
              <w:rPr>
                <w:rFonts w:ascii="Arial" w:eastAsia="Times New Roman" w:hAnsi="Arial" w:cs="Arial"/>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3D4EFC2B" w14:textId="77777777" w:rsidR="00193184" w:rsidRPr="000466C5" w:rsidRDefault="00193184" w:rsidP="000E34AD">
            <w:pPr>
              <w:spacing w:line="288" w:lineRule="auto"/>
              <w:jc w:val="both"/>
              <w:rPr>
                <w:rFonts w:ascii="Arial" w:hAnsi="Arial" w:cs="Arial"/>
                <w:sz w:val="19"/>
                <w:szCs w:val="19"/>
              </w:rPr>
            </w:pPr>
            <w:r w:rsidRPr="000466C5">
              <w:rPr>
                <w:rFonts w:ascii="Arial" w:eastAsia="Times New Roman" w:hAnsi="Arial" w:cs="Arial"/>
                <w:sz w:val="19"/>
                <w:szCs w:val="19"/>
              </w:rPr>
              <w:t>Realizácia projektu neprispieva k efektívnemu zacieleniu podpory z IROP v danom území, tzn. jeho realizáciou môžu byť prekročené  kapacity/podporené služby nad limity stanovené výzvou na predkladanie projektových zámerov.</w:t>
            </w:r>
          </w:p>
        </w:tc>
      </w:tr>
    </w:tbl>
    <w:p w14:paraId="19F0EFCB" w14:textId="2A196CD0" w:rsidR="00F87828" w:rsidRPr="003643D1" w:rsidRDefault="00F87828" w:rsidP="000E34AD">
      <w:pPr>
        <w:spacing w:before="120" w:after="120" w:line="288" w:lineRule="auto"/>
        <w:jc w:val="both"/>
        <w:rPr>
          <w:rFonts w:ascii="Arial" w:hAnsi="Arial" w:cs="Arial"/>
          <w:color w:val="000000" w:themeColor="text1"/>
          <w:sz w:val="19"/>
          <w:szCs w:val="19"/>
        </w:rPr>
      </w:pPr>
      <w:r w:rsidRPr="003643D1">
        <w:rPr>
          <w:rFonts w:ascii="Arial" w:hAnsi="Arial" w:cs="Arial"/>
          <w:color w:val="000000" w:themeColor="text1"/>
          <w:sz w:val="19"/>
          <w:szCs w:val="19"/>
        </w:rPr>
        <w:lastRenderedPageBreak/>
        <w:t>Hodnotiteľ posudzuje najmä informácie uvedené v častiach ŽoNFP: Hodnotiaca správa projektového zámeru</w:t>
      </w:r>
      <w:r w:rsidR="00D04EBB">
        <w:rPr>
          <w:rFonts w:ascii="Arial" w:hAnsi="Arial" w:cs="Arial"/>
          <w:color w:val="000000" w:themeColor="text1"/>
          <w:sz w:val="19"/>
          <w:szCs w:val="19"/>
        </w:rPr>
        <w:t xml:space="preserve"> / Oznámenie o zastavení posudzovania projektového zámeru.</w:t>
      </w:r>
    </w:p>
    <w:p w14:paraId="352B6860" w14:textId="7F88D4D1" w:rsidR="00E855AC" w:rsidRDefault="006D64E9" w:rsidP="00E855AC">
      <w:pPr>
        <w:spacing w:line="288" w:lineRule="auto"/>
        <w:jc w:val="both"/>
        <w:rPr>
          <w:rFonts w:ascii="Arial" w:hAnsi="Arial" w:cs="Arial"/>
          <w:color w:val="000000" w:themeColor="text1"/>
          <w:sz w:val="19"/>
          <w:szCs w:val="19"/>
        </w:rPr>
      </w:pPr>
      <w:r w:rsidRPr="00837E14">
        <w:rPr>
          <w:rFonts w:ascii="Arial" w:hAnsi="Arial" w:cs="Arial"/>
          <w:color w:val="000000" w:themeColor="text1"/>
          <w:sz w:val="19"/>
          <w:szCs w:val="19"/>
        </w:rPr>
        <w:t xml:space="preserve">V posudzovaní projektových zámerov sa </w:t>
      </w:r>
      <w:r w:rsidRPr="000F5071">
        <w:rPr>
          <w:rFonts w:ascii="Arial" w:hAnsi="Arial" w:cs="Arial"/>
          <w:color w:val="000000" w:themeColor="text1"/>
          <w:sz w:val="19"/>
          <w:szCs w:val="19"/>
        </w:rPr>
        <w:t>pos</w:t>
      </w:r>
      <w:r w:rsidRPr="00837E14">
        <w:rPr>
          <w:rFonts w:ascii="Arial" w:hAnsi="Arial" w:cs="Arial"/>
          <w:color w:val="000000" w:themeColor="text1"/>
          <w:sz w:val="19"/>
          <w:szCs w:val="19"/>
        </w:rPr>
        <w:t>udzuje splnenie podmienok stanovených vo výzve na predkladanie projektových zámerov</w:t>
      </w:r>
      <w:r w:rsidR="001B4774">
        <w:rPr>
          <w:rFonts w:ascii="Arial" w:hAnsi="Arial" w:cs="Arial"/>
          <w:color w:val="000000" w:themeColor="text1"/>
          <w:sz w:val="19"/>
          <w:szCs w:val="19"/>
        </w:rPr>
        <w:t xml:space="preserve"> </w:t>
      </w:r>
      <w:r w:rsidR="00E855AC" w:rsidRPr="00E855AC">
        <w:rPr>
          <w:rFonts w:ascii="Arial" w:hAnsi="Arial" w:cs="Arial"/>
          <w:color w:val="000000" w:themeColor="text1"/>
          <w:sz w:val="19"/>
          <w:szCs w:val="19"/>
        </w:rPr>
        <w:t xml:space="preserve"> </w:t>
      </w:r>
      <w:r w:rsidR="00E855AC" w:rsidRPr="00837E14">
        <w:rPr>
          <w:rFonts w:ascii="Arial" w:hAnsi="Arial" w:cs="Arial"/>
          <w:color w:val="000000" w:themeColor="text1"/>
          <w:sz w:val="19"/>
          <w:szCs w:val="19"/>
        </w:rPr>
        <w:t xml:space="preserve">vrátane posúdenia </w:t>
      </w:r>
      <w:r w:rsidR="00E855AC" w:rsidRPr="000F5071">
        <w:rPr>
          <w:rFonts w:ascii="Arial" w:hAnsi="Arial" w:cs="Arial"/>
          <w:color w:val="000000" w:themeColor="text1"/>
          <w:sz w:val="19"/>
          <w:szCs w:val="19"/>
        </w:rPr>
        <w:t>koncentráci</w:t>
      </w:r>
      <w:r w:rsidR="00E855AC" w:rsidRPr="00837E14">
        <w:rPr>
          <w:rFonts w:ascii="Arial" w:hAnsi="Arial" w:cs="Arial"/>
          <w:color w:val="000000" w:themeColor="text1"/>
          <w:sz w:val="19"/>
          <w:szCs w:val="19"/>
        </w:rPr>
        <w:t>a</w:t>
      </w:r>
      <w:r w:rsidR="00E855AC" w:rsidRPr="000F5071">
        <w:rPr>
          <w:rFonts w:ascii="Arial" w:hAnsi="Arial" w:cs="Arial"/>
          <w:color w:val="000000" w:themeColor="text1"/>
          <w:sz w:val="19"/>
          <w:szCs w:val="19"/>
        </w:rPr>
        <w:t xml:space="preserve"> pomoci a zacielenia pomoci z IROP</w:t>
      </w:r>
      <w:r w:rsidR="00E855AC" w:rsidRPr="00837E14">
        <w:rPr>
          <w:rFonts w:ascii="Arial" w:hAnsi="Arial" w:cs="Arial"/>
          <w:color w:val="000000" w:themeColor="text1"/>
          <w:sz w:val="19"/>
          <w:szCs w:val="19"/>
        </w:rPr>
        <w:t xml:space="preserve">. </w:t>
      </w:r>
    </w:p>
    <w:p w14:paraId="7294089D" w14:textId="36F58074" w:rsidR="008B2BB0" w:rsidRPr="008B2BB0" w:rsidRDefault="008B2BB0" w:rsidP="008B2BB0">
      <w:pPr>
        <w:spacing w:before="120" w:after="120" w:line="288" w:lineRule="auto"/>
        <w:jc w:val="both"/>
        <w:rPr>
          <w:rFonts w:ascii="Arial" w:hAnsi="Arial" w:cs="Arial"/>
          <w:color w:val="000000" w:themeColor="text1"/>
          <w:sz w:val="19"/>
          <w:szCs w:val="19"/>
        </w:rPr>
      </w:pPr>
      <w:r w:rsidRPr="008B2BB0">
        <w:rPr>
          <w:rFonts w:ascii="Arial" w:hAnsi="Arial" w:cs="Arial"/>
          <w:color w:val="000000" w:themeColor="text1"/>
          <w:sz w:val="19"/>
          <w:szCs w:val="19"/>
        </w:rPr>
        <w:t>Každý projekt, ktorý dosiahol minimálny index investičnej účinnosti stanovený výzvou na predkladanie projektových zámerov a jeho realizáciou nebudú vytvorené kapacity/podporené služby nad limity stanovené výzvou na predkladanie projektových zámerov</w:t>
      </w:r>
      <w:r>
        <w:rPr>
          <w:rStyle w:val="Odkaznapoznmkupodiarou"/>
          <w:rFonts w:ascii="Arial" w:hAnsi="Arial"/>
          <w:color w:val="000000" w:themeColor="text1"/>
          <w:sz w:val="19"/>
          <w:szCs w:val="19"/>
        </w:rPr>
        <w:footnoteReference w:id="2"/>
      </w:r>
      <w:r w:rsidRPr="008B2BB0">
        <w:rPr>
          <w:rFonts w:ascii="Arial" w:hAnsi="Arial" w:cs="Arial"/>
          <w:color w:val="000000" w:themeColor="text1"/>
          <w:sz w:val="19"/>
          <w:szCs w:val="19"/>
        </w:rPr>
        <w:t xml:space="preserve"> je vhodný pre realizáciu z hľadiska územnej koncentrácie a zacielenia pomoci z IROP – hodnotiteľ priradí kritériu bodovú hodnotu (7) bodov.</w:t>
      </w:r>
    </w:p>
    <w:p w14:paraId="73C45DD9" w14:textId="55B581F2" w:rsidR="008B2BB0" w:rsidRDefault="008B2BB0" w:rsidP="008B2BB0">
      <w:pPr>
        <w:spacing w:before="120" w:after="120" w:line="288" w:lineRule="auto"/>
        <w:jc w:val="both"/>
        <w:rPr>
          <w:rFonts w:ascii="Arial" w:hAnsi="Arial" w:cs="Arial"/>
          <w:color w:val="000000" w:themeColor="text1"/>
          <w:sz w:val="19"/>
          <w:szCs w:val="19"/>
        </w:rPr>
      </w:pPr>
      <w:r w:rsidRPr="008B2BB0">
        <w:rPr>
          <w:rFonts w:ascii="Arial" w:hAnsi="Arial" w:cs="Arial"/>
          <w:color w:val="000000" w:themeColor="text1"/>
          <w:sz w:val="19"/>
          <w:szCs w:val="19"/>
        </w:rPr>
        <w:t>Každý projekt, ktorý nedosiahol minimálny index investičnej účinnosti a/alebo došlo k prekročeniu limitu stanovených výzvou na predkladanie projektových zámerov</w:t>
      </w:r>
      <w:r>
        <w:rPr>
          <w:rStyle w:val="Odkaznapoznmkupodiarou"/>
          <w:rFonts w:ascii="Arial" w:hAnsi="Arial"/>
          <w:color w:val="000000" w:themeColor="text1"/>
          <w:sz w:val="19"/>
          <w:szCs w:val="19"/>
        </w:rPr>
        <w:footnoteReference w:id="3"/>
      </w:r>
      <w:r w:rsidRPr="008B2BB0">
        <w:rPr>
          <w:rFonts w:ascii="Arial" w:hAnsi="Arial" w:cs="Arial"/>
          <w:color w:val="000000" w:themeColor="text1"/>
          <w:sz w:val="19"/>
          <w:szCs w:val="19"/>
        </w:rPr>
        <w:t xml:space="preserve"> nie je vhodný pre realizáciu z hľadiska územnej koncentrácie a zacielenia pomoci z IROP – hodnotiteľ priradí kritériu bodovú hodnotu (0) bodov.</w:t>
      </w:r>
    </w:p>
    <w:p w14:paraId="023786BE" w14:textId="6F5C83AB" w:rsidR="0014117A" w:rsidRDefault="00F87828" w:rsidP="004E7F22">
      <w:pPr>
        <w:spacing w:before="120" w:after="120" w:line="288" w:lineRule="auto"/>
        <w:jc w:val="both"/>
        <w:rPr>
          <w:rFonts w:ascii="Arial" w:eastAsia="Arial Unicode MS" w:hAnsi="Arial" w:cs="Arial"/>
          <w:color w:val="000000" w:themeColor="text1"/>
          <w:sz w:val="19"/>
          <w:szCs w:val="19"/>
        </w:rPr>
      </w:pPr>
      <w:r w:rsidRPr="003643D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3643D1">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14386"/>
      </w:tblGrid>
      <w:tr w:rsidR="00E63A14" w:rsidRPr="00D96F1C" w14:paraId="5A0DD13B"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1E8CD7" w14:textId="31AF6E1B" w:rsidR="00E63A14" w:rsidRPr="00D96F1C" w:rsidRDefault="00E63A14"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2.</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26FE76B" w14:textId="06DEF329"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Navrhovaný spôsob realizácie projektu</w:t>
            </w:r>
          </w:p>
        </w:tc>
      </w:tr>
    </w:tbl>
    <w:p w14:paraId="512AFC96" w14:textId="77777777" w:rsidR="00BE2F8F" w:rsidRDefault="00BE2F8F" w:rsidP="000E34AD">
      <w:pPr>
        <w:spacing w:after="0"/>
      </w:pPr>
    </w:p>
    <w:tbl>
      <w:tblPr>
        <w:tblStyle w:val="TableGrid6"/>
        <w:tblW w:w="14992" w:type="dxa"/>
        <w:tblLayout w:type="fixed"/>
        <w:tblLook w:val="04A0" w:firstRow="1" w:lastRow="0" w:firstColumn="1" w:lastColumn="0" w:noHBand="0" w:noVBand="1"/>
      </w:tblPr>
      <w:tblGrid>
        <w:gridCol w:w="606"/>
        <w:gridCol w:w="2337"/>
        <w:gridCol w:w="3261"/>
        <w:gridCol w:w="1417"/>
        <w:gridCol w:w="1474"/>
        <w:gridCol w:w="5897"/>
      </w:tblGrid>
      <w:tr w:rsidR="00E63A14" w:rsidRPr="00D96F1C" w14:paraId="698B001E"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CDBAB0"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7FDC1D"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2C1DC6"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F1B95" w14:textId="77777777" w:rsidR="00E63A14" w:rsidRPr="00D96F1C" w:rsidRDefault="00E63A14" w:rsidP="00E63A14">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51F71F" w14:textId="77777777" w:rsidR="00E63A14" w:rsidRPr="00D96F1C" w:rsidRDefault="00E63A14" w:rsidP="00E63A14">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8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8251DA"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3E974740" w14:textId="77777777" w:rsidTr="004E7F22">
        <w:trPr>
          <w:trHeight w:val="898"/>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5D208B85"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2FAC2620" w:rsidR="00193184" w:rsidRPr="00D96F1C" w:rsidRDefault="00193184" w:rsidP="004E7F22">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C3DF06E"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24952705" w14:textId="7A3F5F74" w:rsidR="00193184" w:rsidRPr="00D96F1C" w:rsidRDefault="00193184" w:rsidP="000E34AD">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1FAEBC"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4C7F1E17"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EFDA75" w14:textId="25F1BD3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897" w:type="dxa"/>
            <w:tcBorders>
              <w:top w:val="single" w:sz="4" w:space="0" w:color="auto"/>
              <w:left w:val="single" w:sz="4" w:space="0" w:color="auto"/>
              <w:bottom w:val="single" w:sz="4" w:space="0" w:color="auto"/>
              <w:right w:val="single" w:sz="4" w:space="0" w:color="auto"/>
            </w:tcBorders>
            <w:vAlign w:val="center"/>
            <w:hideMark/>
          </w:tcPr>
          <w:p w14:paraId="329CA5F4" w14:textId="4155214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193184" w:rsidRPr="00D96F1C" w14:paraId="65D3AC25" w14:textId="77777777" w:rsidTr="004E7F22">
        <w:trPr>
          <w:trHeight w:val="11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3696937" w14:textId="5BCA59BA"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DF61D6C" w14:textId="6074298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193184" w:rsidRPr="00D96F1C" w14:paraId="1745B73B" w14:textId="77777777" w:rsidTr="004E7F22">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F0DEF68" w14:textId="55478278"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4A634D6" w14:textId="49AE88B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379CC59" w14:textId="571432C8" w:rsidR="0007012A" w:rsidRPr="00D952E3"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sidR="00936075">
        <w:rPr>
          <w:rFonts w:ascii="Arial" w:hAnsi="Arial" w:cs="Arial"/>
          <w:color w:val="000000" w:themeColor="text1"/>
          <w:sz w:val="19"/>
          <w:szCs w:val="19"/>
        </w:rPr>
        <w:t xml:space="preserve"> v</w:t>
      </w:r>
      <w:r w:rsidR="004F57F5">
        <w:rPr>
          <w:rFonts w:ascii="Arial" w:hAnsi="Arial" w:cs="Arial"/>
          <w:color w:val="000000" w:themeColor="text1"/>
          <w:sz w:val="19"/>
          <w:szCs w:val="19"/>
        </w:rPr>
        <w:t> </w:t>
      </w:r>
      <w:r w:rsidR="00936075">
        <w:rPr>
          <w:rFonts w:ascii="Arial" w:hAnsi="Arial" w:cs="Arial"/>
          <w:color w:val="000000" w:themeColor="text1"/>
          <w:sz w:val="19"/>
          <w:szCs w:val="19"/>
        </w:rPr>
        <w:t>častiach</w:t>
      </w:r>
      <w:r w:rsidR="004F57F5">
        <w:rPr>
          <w:rFonts w:ascii="Arial" w:hAnsi="Arial" w:cs="Arial"/>
          <w:color w:val="000000" w:themeColor="text1"/>
          <w:sz w:val="19"/>
          <w:szCs w:val="19"/>
        </w:rPr>
        <w:t xml:space="preserve"> ŽoNFP</w:t>
      </w:r>
      <w:r w:rsidR="00936075">
        <w:rPr>
          <w:rFonts w:ascii="Arial" w:hAnsi="Arial" w:cs="Arial"/>
          <w:color w:val="000000" w:themeColor="text1"/>
          <w:sz w:val="19"/>
          <w:szCs w:val="19"/>
        </w:rPr>
        <w:t>: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32A1407C" w14:textId="77777777" w:rsidR="0007012A" w:rsidRPr="00D952E3" w:rsidRDefault="0007012A" w:rsidP="004E7F22">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lastRenderedPageBreak/>
        <w:t>Hodnotiteľ posudzuje najmä plnenie nasledovných oblastí:</w:t>
      </w:r>
    </w:p>
    <w:p w14:paraId="6F3399D4" w14:textId="6953F4E7" w:rsidR="0007012A" w:rsidRPr="00D952E3" w:rsidRDefault="0007012A" w:rsidP="00DD4A0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DF1468">
        <w:rPr>
          <w:rFonts w:ascii="Arial" w:hAnsi="Arial" w:cs="Arial"/>
          <w:color w:val="000000" w:themeColor="text1"/>
          <w:sz w:val="19"/>
          <w:szCs w:val="19"/>
          <w:lang w:val="sk-SK"/>
        </w:rPr>
        <w:t>adateľa,</w:t>
      </w:r>
    </w:p>
    <w:p w14:paraId="29A1507B" w14:textId="3867E0F6"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DF1468">
        <w:rPr>
          <w:rFonts w:ascii="Arial" w:hAnsi="Arial" w:cs="Arial"/>
          <w:color w:val="000000" w:themeColor="text1"/>
          <w:sz w:val="19"/>
          <w:szCs w:val="19"/>
          <w:lang w:val="sk-SK"/>
        </w:rPr>
        <w:t>ujú k napĺňaniu cieľov projektu,</w:t>
      </w:r>
    </w:p>
    <w:p w14:paraId="2C9938E8" w14:textId="77777777"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28D4EE" w14:textId="30D85935" w:rsidR="0007012A" w:rsidRPr="00D952E3" w:rsidRDefault="0007012A"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8B10E59" w14:textId="148E7C9C" w:rsidR="00305A79" w:rsidRPr="00D952E3" w:rsidRDefault="00305A79"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087C43">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0F1ADDB4" w14:textId="6BF85649" w:rsidR="00214576"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E63A14" w:rsidRPr="00D96F1C">
        <w:rPr>
          <w:rFonts w:ascii="Arial" w:hAnsi="Arial" w:cs="Arial"/>
          <w:color w:val="000000" w:themeColor="text1"/>
          <w:sz w:val="19"/>
          <w:szCs w:val="19"/>
        </w:rPr>
        <w:t xml:space="preserve"> </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D60222" w:rsidRPr="00D96F1C" w14:paraId="14E32243" w14:textId="77777777" w:rsidTr="000E34AD">
        <w:trPr>
          <w:trHeight w:val="397"/>
        </w:trPr>
        <w:tc>
          <w:tcPr>
            <w:tcW w:w="606" w:type="dxa"/>
            <w:shd w:val="clear" w:color="auto" w:fill="DEEAF6" w:themeFill="accent1" w:themeFillTint="33"/>
            <w:vAlign w:val="center"/>
            <w:hideMark/>
          </w:tcPr>
          <w:p w14:paraId="55399F7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EA8AF8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8632A4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F58F9C0"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371F113"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353A33D4"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4A089C94" w14:textId="77777777" w:rsidTr="000E34AD">
        <w:trPr>
          <w:trHeight w:val="13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1DD992EA"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4319A10" w:rsidR="00193184" w:rsidRPr="00D96F1C" w:rsidRDefault="00193184" w:rsidP="008836B7">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0E131A5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DE73CD4" w14:textId="77777777" w:rsidR="00193184" w:rsidRPr="00F93B3F" w:rsidRDefault="00193184" w:rsidP="00DC138C">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BA4D57D" w14:textId="782E1BB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hideMark/>
          </w:tcPr>
          <w:p w14:paraId="2D9F0ED4" w14:textId="3129B22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193184" w:rsidRPr="00D96F1C" w14:paraId="65AD73A8" w14:textId="77777777" w:rsidTr="000E34AD">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226F97" w14:textId="04D89770"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047" w:type="dxa"/>
            <w:tcBorders>
              <w:top w:val="single" w:sz="4" w:space="0" w:color="auto"/>
              <w:left w:val="single" w:sz="4" w:space="0" w:color="auto"/>
              <w:bottom w:val="single" w:sz="4" w:space="0" w:color="auto"/>
              <w:right w:val="single" w:sz="4" w:space="0" w:color="auto"/>
            </w:tcBorders>
            <w:vAlign w:val="center"/>
            <w:hideMark/>
          </w:tcPr>
          <w:p w14:paraId="1D1FBD4A" w14:textId="363BBB1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193184" w:rsidRPr="00D96F1C" w14:paraId="4E02BBA5" w14:textId="77777777" w:rsidTr="000E34AD">
        <w:trPr>
          <w:trHeight w:val="6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45C85CCD" w14:textId="0E6D9CA4"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hideMark/>
          </w:tcPr>
          <w:p w14:paraId="329D0CD9" w14:textId="254DC70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w:t>
            </w:r>
            <w:r w:rsidRPr="00F93B3F">
              <w:rPr>
                <w:rFonts w:ascii="Arial" w:eastAsia="Helvetica" w:hAnsi="Arial" w:cs="Arial"/>
                <w:color w:val="000000" w:themeColor="text1"/>
                <w:sz w:val="19"/>
                <w:szCs w:val="19"/>
              </w:rPr>
              <w:lastRenderedPageBreak/>
              <w:t xml:space="preserve">dokumentáciou. </w:t>
            </w:r>
          </w:p>
        </w:tc>
      </w:tr>
    </w:tbl>
    <w:p w14:paraId="5A28F6BF" w14:textId="1CCEE438"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sidR="004F57F5">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2728F9">
        <w:rPr>
          <w:rFonts w:ascii="Arial" w:hAnsi="Arial" w:cs="Arial"/>
          <w:color w:val="000000" w:themeColor="text1"/>
          <w:sz w:val="19"/>
          <w:szCs w:val="19"/>
        </w:rPr>
        <w:t>, opis projektu</w:t>
      </w:r>
    </w:p>
    <w:p w14:paraId="5DCF3E10" w14:textId="77777777" w:rsidR="00A27153" w:rsidRPr="003C6DE1" w:rsidRDefault="00A27153" w:rsidP="000E34AD">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728CD78E" w14:textId="54E742F2"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087C4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sidR="00087C43">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20366A6F" w14:textId="625E06D5"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629DE3F0" w14:textId="408F74BD"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5E3E5031" w14:textId="47000F83"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sidR="00087C43">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6FF7A7C4" w14:textId="77777777" w:rsidR="0007012A" w:rsidRPr="00D96F1C"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4A1671F0" w14:textId="17E7B91D" w:rsidR="007C13C3"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CB4CA89" w14:textId="77777777" w:rsidR="004E7F22" w:rsidRPr="00D96F1C" w:rsidRDefault="004E7F22" w:rsidP="000E34AD">
      <w:pPr>
        <w:spacing w:after="120" w:line="288" w:lineRule="auto"/>
        <w:contextualSpacing/>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D60222" w:rsidRPr="00D96F1C" w14:paraId="4DF481CA" w14:textId="77777777" w:rsidTr="000E34AD">
        <w:trPr>
          <w:trHeight w:val="397"/>
        </w:trPr>
        <w:tc>
          <w:tcPr>
            <w:tcW w:w="606" w:type="dxa"/>
            <w:shd w:val="clear" w:color="auto" w:fill="DEEAF6" w:themeFill="accent1" w:themeFillTint="33"/>
            <w:vAlign w:val="center"/>
            <w:hideMark/>
          </w:tcPr>
          <w:p w14:paraId="0D620726"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04B8F1C8"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620493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FA6A337"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6D07111"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558E44D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08D6FCD8" w14:textId="77777777" w:rsidTr="000E34AD">
        <w:trPr>
          <w:trHeight w:val="1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4B2CEC3C"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75E135FA"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BE0AF68" w14:textId="77777777" w:rsidR="00193184" w:rsidRPr="00F93B3F"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p w14:paraId="51127C0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5B5FEB9"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p w14:paraId="4990598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5189" w:type="dxa"/>
            <w:tcBorders>
              <w:top w:val="single" w:sz="4" w:space="0" w:color="auto"/>
              <w:left w:val="single" w:sz="4" w:space="0" w:color="auto"/>
              <w:bottom w:val="single" w:sz="4" w:space="0" w:color="auto"/>
              <w:right w:val="single" w:sz="4" w:space="0" w:color="auto"/>
            </w:tcBorders>
            <w:vAlign w:val="center"/>
            <w:hideMark/>
          </w:tcPr>
          <w:p w14:paraId="41C6F5F8" w14:textId="2AFF7C6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193184" w:rsidRPr="00D96F1C" w14:paraId="01FC6265" w14:textId="77777777" w:rsidTr="000E34AD">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193184" w:rsidRPr="00D96F1C" w:rsidRDefault="00193184" w:rsidP="000E34AD">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258D05E" w14:textId="07AEAC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hideMark/>
          </w:tcPr>
          <w:p w14:paraId="543EA2E7" w14:textId="7D1E71BD"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0F69AE73" w14:textId="47C5FAF7" w:rsidR="0007012A" w:rsidRPr="00D96F1C" w:rsidRDefault="0007012A" w:rsidP="000E34AD">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sidR="004F57F5">
        <w:rPr>
          <w:rFonts w:ascii="Arial" w:hAnsi="Arial" w:cs="Arial"/>
          <w:color w:val="000000" w:themeColor="text1"/>
          <w:sz w:val="19"/>
          <w:szCs w:val="19"/>
        </w:rPr>
        <w:t>u</w:t>
      </w:r>
      <w:r w:rsidRPr="00D96F1C">
        <w:rPr>
          <w:rFonts w:ascii="Arial" w:hAnsi="Arial" w:cs="Arial"/>
          <w:color w:val="000000" w:themeColor="text1"/>
          <w:sz w:val="19"/>
          <w:szCs w:val="19"/>
        </w:rPr>
        <w:t>.</w:t>
      </w:r>
    </w:p>
    <w:p w14:paraId="64561D9C" w14:textId="77777777" w:rsidR="0007012A" w:rsidRPr="00D96F1C" w:rsidRDefault="0007012A" w:rsidP="000E34AD">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6B0EBE9E" w14:textId="77777777" w:rsidR="006E681E" w:rsidRPr="003C6DE1"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FB39375"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172CC440" w14:textId="77777777" w:rsidR="006E681E" w:rsidRPr="004F0628"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2B718F70"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01056FAF" w14:textId="77777777" w:rsidR="00087C43" w:rsidRPr="00087C43" w:rsidRDefault="0007012A" w:rsidP="00087C43">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priradí príslušnú bodovú hodnotu (3,0) v zmysle popisu aplikácie hodnotiaceho kritéria.</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V prípade, že žiadateľ neuviedol všetky povinné merateľné ukazovatele, hodnotiteľ priradí bodovú hodnotu (0).</w:t>
      </w:r>
    </w:p>
    <w:p w14:paraId="44C7BC24" w14:textId="60657C04" w:rsidR="007C13C3" w:rsidRDefault="0007012A" w:rsidP="000E2D6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FACFC41" w14:textId="77777777" w:rsidTr="005E1546">
        <w:trPr>
          <w:trHeight w:val="397"/>
        </w:trPr>
        <w:tc>
          <w:tcPr>
            <w:tcW w:w="606" w:type="dxa"/>
            <w:shd w:val="clear" w:color="auto" w:fill="DEEAF6" w:themeFill="accent1" w:themeFillTint="33"/>
            <w:vAlign w:val="center"/>
            <w:hideMark/>
          </w:tcPr>
          <w:p w14:paraId="5D3D7E9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B2ED53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6EB5FE0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6DE95E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42A8109"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5DA50B3D"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2AFF25C" w14:textId="77777777" w:rsidTr="005E1546">
        <w:trPr>
          <w:trHeight w:val="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7B2F1F1F" w14:textId="6ADEFF4E"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4</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9C9E577" w14:textId="66C9C6F3"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projektu k zlepšeniu výsledkov žiakov v meraniach dosiahnutých vedomostí</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174F427" w14:textId="365264E7" w:rsidR="00193184" w:rsidRPr="00D96F1C" w:rsidRDefault="00193184" w:rsidP="000E34AD">
            <w:pPr>
              <w:spacing w:line="288" w:lineRule="auto"/>
              <w:jc w:val="both"/>
              <w:rPr>
                <w:rFonts w:ascii="Arial" w:hAnsi="Arial" w:cs="Arial"/>
                <w:i/>
                <w:color w:val="000000" w:themeColor="text1"/>
                <w:sz w:val="19"/>
                <w:szCs w:val="19"/>
              </w:rPr>
            </w:pPr>
            <w:r w:rsidRPr="00F93B3F">
              <w:rPr>
                <w:rFonts w:ascii="Arial" w:hAnsi="Arial" w:cs="Arial"/>
                <w:color w:val="000000" w:themeColor="text1"/>
                <w:sz w:val="19"/>
                <w:szCs w:val="19"/>
              </w:rPr>
              <w:t xml:space="preserve">Kritérium hodnotí príspevok projektu k zlepšeniu výsledkov žiakov v meraniach dosiahnutých vedomostí (Testovanie 9, PISA, IT Fitness Test).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1F5B50F"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D2A9FB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73DA25F" w14:textId="31A66D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hideMark/>
          </w:tcPr>
          <w:p w14:paraId="328AD23B" w14:textId="5FDBCD4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v plnej miere podporujú cieľ zlepšenie výsledkov v meraniach dosiahnutých vedomostí.</w:t>
            </w:r>
          </w:p>
        </w:tc>
      </w:tr>
      <w:tr w:rsidR="00193184" w:rsidRPr="00D96F1C" w14:paraId="38D41A30"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2F16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3024BDA"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0A248BD8"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596EF"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24C2D40" w14:textId="689C1F6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F70E37D" w14:textId="1C099CB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čiastočne podporujú cieľ zlepšenie výsledkov v meraniach dosiahnutých vedomostí.</w:t>
            </w:r>
          </w:p>
        </w:tc>
      </w:tr>
      <w:tr w:rsidR="00193184" w:rsidRPr="00D96F1C" w14:paraId="5C80925A"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BFD6CDE"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4465ACB"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1A15BE91"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3C89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076E8DA" w14:textId="4E46AA8C"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CCFD739" w14:textId="717CF2F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Navrhované aktivity </w:t>
            </w:r>
            <w:r>
              <w:rPr>
                <w:rFonts w:ascii="Arial" w:eastAsia="Helvetica" w:hAnsi="Arial" w:cs="Arial"/>
                <w:color w:val="000000" w:themeColor="text1"/>
                <w:sz w:val="19"/>
                <w:szCs w:val="19"/>
              </w:rPr>
              <w:t>nepodporujú</w:t>
            </w:r>
            <w:r w:rsidRPr="00F93B3F">
              <w:rPr>
                <w:rFonts w:ascii="Arial" w:eastAsia="Helvetica" w:hAnsi="Arial" w:cs="Arial"/>
                <w:color w:val="000000" w:themeColor="text1"/>
                <w:sz w:val="19"/>
                <w:szCs w:val="19"/>
              </w:rPr>
              <w:t xml:space="preserve"> cieľ zlepšeni</w:t>
            </w:r>
            <w:r>
              <w:rPr>
                <w:rFonts w:ascii="Arial" w:eastAsia="Helvetica" w:hAnsi="Arial" w:cs="Arial"/>
                <w:color w:val="000000" w:themeColor="text1"/>
                <w:sz w:val="19"/>
                <w:szCs w:val="19"/>
              </w:rPr>
              <w:t>a</w:t>
            </w:r>
            <w:r w:rsidRPr="00F93B3F">
              <w:rPr>
                <w:rFonts w:ascii="Arial" w:eastAsia="Helvetica" w:hAnsi="Arial" w:cs="Arial"/>
                <w:color w:val="000000" w:themeColor="text1"/>
                <w:sz w:val="19"/>
                <w:szCs w:val="19"/>
              </w:rPr>
              <w:t xml:space="preserve"> výsledkov v meraniach dosiahnutých vedomostí.</w:t>
            </w:r>
          </w:p>
        </w:tc>
      </w:tr>
    </w:tbl>
    <w:p w14:paraId="7251DBE7" w14:textId="77777777"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496E312B" w14:textId="0D9DC410"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(áno/nie), či je správne a dostatočne deklarovaný príspevok projektu k zlepšeniu výsledkov žiakov v meraniach dosiahnutých vedomostí ako napríklad </w:t>
      </w:r>
      <w:r w:rsidR="000556FF" w:rsidRPr="00D96F1C">
        <w:rPr>
          <w:rFonts w:ascii="Arial" w:hAnsi="Arial" w:cs="Arial"/>
          <w:color w:val="000000" w:themeColor="text1"/>
          <w:sz w:val="19"/>
          <w:szCs w:val="19"/>
        </w:rPr>
        <w:t xml:space="preserve">Testovanie 5, </w:t>
      </w:r>
      <w:r w:rsidRPr="00D96F1C">
        <w:rPr>
          <w:rFonts w:ascii="Arial" w:hAnsi="Arial" w:cs="Arial"/>
          <w:color w:val="000000" w:themeColor="text1"/>
          <w:sz w:val="19"/>
          <w:szCs w:val="19"/>
        </w:rPr>
        <w:t xml:space="preserve">Testovanie 9, PISA, </w:t>
      </w:r>
      <w:r w:rsidR="000556FF" w:rsidRPr="00D96F1C">
        <w:rPr>
          <w:rFonts w:ascii="Arial" w:hAnsi="Arial" w:cs="Arial"/>
          <w:color w:val="000000" w:themeColor="text1"/>
          <w:sz w:val="19"/>
          <w:szCs w:val="19"/>
        </w:rPr>
        <w:t xml:space="preserve">TALIS, PIRLS, TIMSS a ICILS, </w:t>
      </w:r>
      <w:r w:rsidRPr="00D96F1C">
        <w:rPr>
          <w:rFonts w:ascii="Arial" w:hAnsi="Arial" w:cs="Arial"/>
          <w:color w:val="000000" w:themeColor="text1"/>
          <w:sz w:val="19"/>
          <w:szCs w:val="19"/>
        </w:rPr>
        <w:t xml:space="preserve">IT Fitness Test a pod. </w:t>
      </w:r>
    </w:p>
    <w:p w14:paraId="23610907" w14:textId="7BDDCD56"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posúdi</w:t>
      </w:r>
      <w:r w:rsidR="00D60177" w:rsidRPr="00D96F1C">
        <w:rPr>
          <w:rFonts w:ascii="Arial" w:hAnsi="Arial" w:cs="Arial"/>
          <w:color w:val="000000" w:themeColor="text1"/>
          <w:sz w:val="19"/>
          <w:szCs w:val="19"/>
        </w:rPr>
        <w:t xml:space="preserve"> (2,1,0)</w:t>
      </w:r>
      <w:r w:rsidRPr="00D96F1C">
        <w:rPr>
          <w:rFonts w:ascii="Arial" w:hAnsi="Arial" w:cs="Arial"/>
          <w:color w:val="000000" w:themeColor="text1"/>
          <w:sz w:val="19"/>
          <w:szCs w:val="19"/>
        </w:rPr>
        <w:t>, či deklarovaný príspevok vyplýva z realizácie konkrétnych aktivít projektu</w:t>
      </w:r>
      <w:r w:rsidR="00DF5B18" w:rsidRPr="00D96F1C">
        <w:rPr>
          <w:rFonts w:ascii="Arial" w:hAnsi="Arial" w:cs="Arial"/>
          <w:color w:val="000000" w:themeColor="text1"/>
          <w:sz w:val="19"/>
          <w:szCs w:val="19"/>
        </w:rPr>
        <w:t xml:space="preserve"> a do akej miery aktivity projektu prispievajú v priamej súvislosti k zlepšeniu výsledkov v národných a medzinárodných meraniach vzdelávania.</w:t>
      </w:r>
    </w:p>
    <w:p w14:paraId="0379DF92" w14:textId="7582A6B9" w:rsidR="000E2D66" w:rsidRDefault="001D4D1D" w:rsidP="000E2D66">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2B0A15F8"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3CF9A66F"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5072B3E9"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5B6CC557"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76DB7052"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5B70F233"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17086479"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3803368C"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6E50625D" w14:textId="77777777" w:rsidR="004E7F22" w:rsidRDefault="004E7F22" w:rsidP="000E2D66">
      <w:pPr>
        <w:spacing w:before="120" w:after="120" w:line="288" w:lineRule="auto"/>
        <w:jc w:val="both"/>
        <w:rPr>
          <w:rFonts w:ascii="Arial" w:eastAsia="Arial Unicode MS" w:hAnsi="Arial" w:cs="Arial"/>
          <w:color w:val="000000" w:themeColor="text1"/>
          <w:sz w:val="19"/>
          <w:szCs w:val="19"/>
        </w:rPr>
      </w:pPr>
    </w:p>
    <w:p w14:paraId="1CDA6AE5" w14:textId="77777777" w:rsidR="004E7F22" w:rsidRPr="000E2D66" w:rsidRDefault="004E7F22" w:rsidP="000E2D66">
      <w:pPr>
        <w:spacing w:before="120" w:after="120" w:line="288" w:lineRule="auto"/>
        <w:jc w:val="both"/>
        <w:rPr>
          <w:rFonts w:ascii="Arial" w:eastAsia="Arial Unicode MS"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0D79C799" w14:textId="77777777" w:rsidTr="005E1546">
        <w:trPr>
          <w:trHeight w:val="397"/>
        </w:trPr>
        <w:tc>
          <w:tcPr>
            <w:tcW w:w="606" w:type="dxa"/>
            <w:shd w:val="clear" w:color="auto" w:fill="DEEAF6" w:themeFill="accent1" w:themeFillTint="33"/>
            <w:vAlign w:val="center"/>
            <w:hideMark/>
          </w:tcPr>
          <w:p w14:paraId="003B0A9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411720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C4F90F1"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3784A1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8BF1458"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057C529B"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5864F53" w14:textId="77777777" w:rsidTr="005E1546">
        <w:trPr>
          <w:trHeight w:val="83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4B7B6F12" w14:textId="553D1722"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5</w:t>
            </w:r>
          </w:p>
        </w:tc>
        <w:tc>
          <w:tcPr>
            <w:tcW w:w="2495"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5960E05A" w14:textId="4949500D"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 xml:space="preserve">Príspevok projektu k zvyšovaniu kvality a zlepšeniu infraštruktúry základného vzdelávania </w:t>
            </w:r>
          </w:p>
        </w:tc>
        <w:tc>
          <w:tcPr>
            <w:tcW w:w="4804"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7DF42043"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Kritérium hodnotí príspevok k zlepšeniu infraštruktúry základného vzdelávania nasledovnými aktivitami:</w:t>
            </w:r>
          </w:p>
          <w:p w14:paraId="1986B4F6"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na výučbu slovenského jazyka a cudzích jazykov, vrátane slovenského jazyka  pre osoby vyrastajúce v inom jazykovom prostredí;</w:t>
            </w:r>
          </w:p>
          <w:p w14:paraId="5FD8F657"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školských knižníc vrátane priestorov pre ďalší rozvoj kľúčových kompetencií žiakov;</w:t>
            </w:r>
          </w:p>
          <w:p w14:paraId="216F518E"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prírodovedných učební;</w:t>
            </w:r>
          </w:p>
          <w:p w14:paraId="46988848"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polytechnických učební;</w:t>
            </w:r>
          </w:p>
          <w:p w14:paraId="2A5EE61A" w14:textId="64B107DF" w:rsidR="00193184" w:rsidRPr="00D96F1C" w:rsidRDefault="00193184" w:rsidP="00DD4A04">
            <w:pPr>
              <w:numPr>
                <w:ilvl w:val="0"/>
                <w:numId w:val="1"/>
              </w:numPr>
              <w:spacing w:line="288" w:lineRule="auto"/>
              <w:ind w:left="443"/>
              <w:jc w:val="both"/>
              <w:rPr>
                <w:rFonts w:ascii="Arial" w:eastAsia="Times New Roman" w:hAnsi="Arial" w:cs="Arial"/>
                <w:strike/>
                <w:color w:val="000000" w:themeColor="text1"/>
                <w:sz w:val="19"/>
                <w:szCs w:val="19"/>
                <w:lang w:bidi="en-US"/>
              </w:rPr>
            </w:pPr>
            <w:r w:rsidRPr="00F93B3F">
              <w:rPr>
                <w:rFonts w:ascii="Arial" w:eastAsia="Times New Roman" w:hAnsi="Arial" w:cs="Arial"/>
                <w:color w:val="000000" w:themeColor="text1"/>
                <w:sz w:val="19"/>
                <w:szCs w:val="19"/>
                <w:lang w:bidi="en-US"/>
              </w:rPr>
              <w:t>obstaranie IKT učební.</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7687EE6B"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5A4AE18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5BADB8D" w14:textId="40C97494"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5908D37" w14:textId="2EA2FDF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min. 3 oblastiam.</w:t>
            </w:r>
          </w:p>
        </w:tc>
      </w:tr>
      <w:tr w:rsidR="00193184" w:rsidRPr="00D96F1C" w14:paraId="52A3221D" w14:textId="77777777" w:rsidTr="005E1546">
        <w:trPr>
          <w:trHeight w:val="1003"/>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2C9DDC8D"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3F22C5F2"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34109BA6"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7C2FF4C3"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6CDC54A" w14:textId="5F7ABC0F"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5801A851" w14:textId="162F462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2 oblastiam.</w:t>
            </w:r>
          </w:p>
        </w:tc>
      </w:tr>
      <w:tr w:rsidR="00193184" w:rsidRPr="00D96F1C" w14:paraId="5882A761" w14:textId="77777777" w:rsidTr="005E1546">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576081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2C58232C"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4C4A13FE"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50EDDC4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02863F0" w14:textId="4A2394EE"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388EC75A" w14:textId="139ECD7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1 z oblastí.</w:t>
            </w:r>
          </w:p>
        </w:tc>
      </w:tr>
    </w:tbl>
    <w:p w14:paraId="7590B9AD" w14:textId="6D929FE4" w:rsidR="00F46E40" w:rsidRPr="00D96F1C" w:rsidRDefault="00F46E40" w:rsidP="00485D5E">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087C43">
        <w:rPr>
          <w:rFonts w:ascii="Arial" w:hAnsi="Arial" w:cs="Arial"/>
          <w:color w:val="000000" w:themeColor="text1"/>
          <w:sz w:val="19"/>
          <w:szCs w:val="19"/>
          <w:lang w:val="sk-SK"/>
        </w:rPr>
        <w:t xml:space="preserve">, </w:t>
      </w:r>
      <w:r w:rsidR="00087C43" w:rsidRPr="004F57F5">
        <w:rPr>
          <w:rFonts w:ascii="Arial" w:hAnsi="Arial" w:cs="Arial"/>
          <w:color w:val="000000" w:themeColor="text1"/>
          <w:sz w:val="19"/>
          <w:szCs w:val="19"/>
          <w:lang w:val="sk-SK"/>
        </w:rPr>
        <w:t>príloha Projektová dokumentácia</w:t>
      </w:r>
      <w:r w:rsidR="004F57F5" w:rsidRPr="0022244F">
        <w:rPr>
          <w:rFonts w:ascii="Arial" w:hAnsi="Arial" w:cs="Arial"/>
          <w:color w:val="000000" w:themeColor="text1"/>
          <w:sz w:val="19"/>
          <w:szCs w:val="19"/>
          <w:lang w:val="sk-SK"/>
        </w:rPr>
        <w:t xml:space="preserve"> stavby (ak relevantné)</w:t>
      </w:r>
      <w:r w:rsidR="00087C43" w:rsidRPr="004F57F5">
        <w:rPr>
          <w:rFonts w:ascii="Arial" w:hAnsi="Arial" w:cs="Arial"/>
          <w:color w:val="000000" w:themeColor="text1"/>
          <w:sz w:val="19"/>
          <w:szCs w:val="19"/>
          <w:lang w:val="sk-SK"/>
        </w:rPr>
        <w:t>.</w:t>
      </w:r>
    </w:p>
    <w:p w14:paraId="4C3024F9" w14:textId="68DE9CEE" w:rsidR="00F46E40"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w:t>
      </w:r>
      <w:r w:rsidR="006B236A" w:rsidRPr="00D96F1C">
        <w:rPr>
          <w:rFonts w:ascii="Arial" w:hAnsi="Arial" w:cs="Arial"/>
          <w:color w:val="000000" w:themeColor="text1"/>
          <w:sz w:val="19"/>
          <w:szCs w:val="19"/>
          <w:lang w:val="sk-SK"/>
        </w:rPr>
        <w:t>základného</w:t>
      </w:r>
      <w:r w:rsidRPr="00D96F1C">
        <w:rPr>
          <w:rFonts w:ascii="Arial" w:hAnsi="Arial" w:cs="Arial"/>
          <w:color w:val="000000" w:themeColor="text1"/>
          <w:sz w:val="19"/>
          <w:szCs w:val="19"/>
          <w:lang w:val="sk-SK"/>
        </w:rPr>
        <w:t xml:space="preserve"> vzdelávania pričom v zmysle nižšie uvedených oblastí identifikuje tie oblasti v rámci ktorých sú realizované aktivity projektu:</w:t>
      </w:r>
    </w:p>
    <w:p w14:paraId="14191F74" w14:textId="00290C04"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jazykových učební na výučbu slovenského jazyka a cudzích jazykov, vrátane slovenského jazyka  pre osoby vyrasta</w:t>
      </w:r>
      <w:r w:rsidR="00485D5E">
        <w:rPr>
          <w:rFonts w:ascii="Arial" w:hAnsi="Arial" w:cs="Arial"/>
          <w:color w:val="000000" w:themeColor="text1"/>
          <w:sz w:val="19"/>
          <w:szCs w:val="19"/>
          <w:lang w:val="sk-SK"/>
        </w:rPr>
        <w:t>júce v inom jazykovom prostredí,</w:t>
      </w:r>
    </w:p>
    <w:p w14:paraId="22D86EB9" w14:textId="304BC55E"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školských knižníc vrátane priestorov pre ďalší rozv</w:t>
      </w:r>
      <w:r w:rsidR="00485D5E">
        <w:rPr>
          <w:rFonts w:ascii="Arial" w:hAnsi="Arial" w:cs="Arial"/>
          <w:color w:val="000000" w:themeColor="text1"/>
          <w:sz w:val="19"/>
          <w:szCs w:val="19"/>
          <w:lang w:val="sk-SK"/>
        </w:rPr>
        <w:t>oj kľúčových kompetencií žiakov,</w:t>
      </w:r>
    </w:p>
    <w:p w14:paraId="641C70EB" w14:textId="402A7A5B"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w:t>
      </w:r>
      <w:r w:rsidR="00485D5E">
        <w:rPr>
          <w:rFonts w:ascii="Arial" w:hAnsi="Arial" w:cs="Arial"/>
          <w:color w:val="000000" w:themeColor="text1"/>
          <w:sz w:val="19"/>
          <w:szCs w:val="19"/>
          <w:lang w:val="sk-SK"/>
        </w:rPr>
        <w:t>bstaranie prírodovedných učební,</w:t>
      </w:r>
    </w:p>
    <w:p w14:paraId="3224CCAD" w14:textId="38B82651"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w:t>
      </w:r>
      <w:r w:rsidR="00485D5E">
        <w:rPr>
          <w:rFonts w:ascii="Arial" w:hAnsi="Arial" w:cs="Arial"/>
          <w:color w:val="000000" w:themeColor="text1"/>
          <w:sz w:val="19"/>
          <w:szCs w:val="19"/>
          <w:lang w:val="sk-SK"/>
        </w:rPr>
        <w:t>staranie polytechnických učební,</w:t>
      </w:r>
    </w:p>
    <w:p w14:paraId="60440EE6" w14:textId="5785BF6F" w:rsidR="00C214E2" w:rsidRPr="00C214E2" w:rsidRDefault="002A26AF"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IKT učební.</w:t>
      </w:r>
    </w:p>
    <w:p w14:paraId="545BFED1" w14:textId="77777777" w:rsidR="0007012A"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w:t>
      </w:r>
      <w:r w:rsidR="003D0A01" w:rsidRPr="00D96F1C">
        <w:rPr>
          <w:rFonts w:ascii="Arial" w:hAnsi="Arial" w:cs="Arial"/>
          <w:color w:val="000000" w:themeColor="text1"/>
          <w:sz w:val="19"/>
          <w:szCs w:val="19"/>
          <w:lang w:val="sk-SK"/>
        </w:rPr>
        <w:t>radí príslušnú bodovú hodnotu (4</w:t>
      </w:r>
      <w:r w:rsidRPr="00D96F1C">
        <w:rPr>
          <w:rFonts w:ascii="Arial" w:hAnsi="Arial" w:cs="Arial"/>
          <w:color w:val="000000" w:themeColor="text1"/>
          <w:sz w:val="19"/>
          <w:szCs w:val="19"/>
          <w:lang w:val="sk-SK"/>
        </w:rPr>
        <w:t>,</w:t>
      </w:r>
      <w:r w:rsidR="003D0A01" w:rsidRPr="00D96F1C">
        <w:rPr>
          <w:rFonts w:ascii="Arial" w:hAnsi="Arial" w:cs="Arial"/>
          <w:color w:val="000000" w:themeColor="text1"/>
          <w:sz w:val="19"/>
          <w:szCs w:val="19"/>
          <w:lang w:val="sk-SK"/>
        </w:rPr>
        <w:t>2</w:t>
      </w:r>
      <w:r w:rsidRPr="00D96F1C">
        <w:rPr>
          <w:rFonts w:ascii="Arial" w:hAnsi="Arial" w:cs="Arial"/>
          <w:color w:val="000000" w:themeColor="text1"/>
          <w:sz w:val="19"/>
          <w:szCs w:val="19"/>
          <w:lang w:val="sk-SK"/>
        </w:rPr>
        <w:t xml:space="preserve">,0) v zmysle popisu aplikácie hodnotiaceho kritéria. </w:t>
      </w:r>
    </w:p>
    <w:p w14:paraId="09972B88" w14:textId="13911502" w:rsidR="005E045D" w:rsidRDefault="00F46E40" w:rsidP="0007012A">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2439642" w14:textId="77777777" w:rsidR="004E7F22" w:rsidRDefault="004E7F22" w:rsidP="0007012A">
      <w:pPr>
        <w:pStyle w:val="Predvolen"/>
        <w:spacing w:before="120" w:after="120" w:line="288" w:lineRule="auto"/>
        <w:ind w:right="-2"/>
        <w:jc w:val="both"/>
        <w:rPr>
          <w:rFonts w:ascii="Arial" w:hAnsi="Arial" w:cs="Arial"/>
          <w:color w:val="000000" w:themeColor="text1"/>
          <w:sz w:val="19"/>
          <w:szCs w:val="19"/>
          <w:lang w:val="sk-SK"/>
        </w:rPr>
      </w:pPr>
    </w:p>
    <w:p w14:paraId="75E804E4" w14:textId="77777777" w:rsidR="004E7F22" w:rsidRDefault="004E7F22" w:rsidP="0007012A">
      <w:pPr>
        <w:pStyle w:val="Predvolen"/>
        <w:spacing w:before="120" w:after="120" w:line="288" w:lineRule="auto"/>
        <w:ind w:right="-2"/>
        <w:jc w:val="both"/>
        <w:rPr>
          <w:rFonts w:ascii="Arial" w:hAnsi="Arial" w:cs="Arial"/>
          <w:color w:val="000000" w:themeColor="text1"/>
          <w:sz w:val="19"/>
          <w:szCs w:val="19"/>
          <w:lang w:val="sk-SK"/>
        </w:rPr>
      </w:pPr>
    </w:p>
    <w:p w14:paraId="61109165" w14:textId="77777777" w:rsidR="004E7F22" w:rsidRDefault="004E7F22" w:rsidP="0007012A">
      <w:pPr>
        <w:pStyle w:val="Predvolen"/>
        <w:spacing w:before="120" w:after="120" w:line="288" w:lineRule="auto"/>
        <w:ind w:right="-2"/>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33BD215" w14:textId="77777777" w:rsidTr="005E1546">
        <w:trPr>
          <w:trHeight w:val="397"/>
        </w:trPr>
        <w:tc>
          <w:tcPr>
            <w:tcW w:w="606" w:type="dxa"/>
            <w:shd w:val="clear" w:color="auto" w:fill="DEEAF6" w:themeFill="accent1" w:themeFillTint="33"/>
            <w:vAlign w:val="center"/>
            <w:hideMark/>
          </w:tcPr>
          <w:p w14:paraId="4FB3F54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45D6BBA7"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9E9DB5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B90AB7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80ECEAA"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6B1B5940"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5E045D" w:rsidRPr="00D96F1C" w14:paraId="7389C10B" w14:textId="77777777" w:rsidTr="005E1546">
        <w:trPr>
          <w:trHeight w:val="625"/>
        </w:trPr>
        <w:tc>
          <w:tcPr>
            <w:tcW w:w="606"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275C0C5B" w14:textId="4AA969D8"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6</w:t>
            </w:r>
          </w:p>
        </w:tc>
        <w:tc>
          <w:tcPr>
            <w:tcW w:w="2495"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152C9EA" w14:textId="37F161CC" w:rsidR="005E045D" w:rsidRPr="00D96F1C"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k sociálnym aspektom základného vzdelávania</w:t>
            </w:r>
          </w:p>
        </w:tc>
        <w:tc>
          <w:tcPr>
            <w:tcW w:w="4804"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69DBFC64" w14:textId="77777777" w:rsidR="005E045D" w:rsidRPr="00F93B3F"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Kritérium hodnotí príspevok projektu k:</w:t>
            </w:r>
          </w:p>
          <w:p w14:paraId="376E6D55" w14:textId="77777777" w:rsidR="005E045D" w:rsidRPr="00F93B3F"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k vytváraniu centier celoživotného vzdelávania a ich sprístupnenie (podporených učební) pre verejnosť a poskytovateľov celoživotného vzdelávania; </w:t>
            </w:r>
          </w:p>
          <w:p w14:paraId="60327F8A" w14:textId="22652A07" w:rsidR="005E045D" w:rsidRPr="00D96F1C"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prepojeniu teoretického a praktického vzdelávania na základných školách.</w:t>
            </w:r>
          </w:p>
        </w:tc>
        <w:tc>
          <w:tcPr>
            <w:tcW w:w="1417" w:type="dxa"/>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1E0A0159" w14:textId="77777777" w:rsidR="005E045D" w:rsidRPr="00F93B3F" w:rsidRDefault="005E045D"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0C764A6" w14:textId="4CC37AE2"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000000" w:themeColor="text1"/>
              <w:left w:val="single" w:sz="4" w:space="0" w:color="auto"/>
              <w:bottom w:val="single" w:sz="4" w:space="0" w:color="auto"/>
              <w:right w:val="single" w:sz="4" w:space="0" w:color="auto"/>
            </w:tcBorders>
            <w:vAlign w:val="center"/>
            <w:hideMark/>
          </w:tcPr>
          <w:p w14:paraId="7C6CF7D0" w14:textId="096F1ACA"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000000" w:themeColor="text1"/>
              <w:left w:val="single" w:sz="4" w:space="0" w:color="auto"/>
              <w:bottom w:val="single" w:sz="4" w:space="0" w:color="auto"/>
              <w:right w:val="single" w:sz="4" w:space="0" w:color="auto"/>
            </w:tcBorders>
            <w:vAlign w:val="center"/>
            <w:hideMark/>
          </w:tcPr>
          <w:p w14:paraId="7B6BD9A6" w14:textId="2CC870F6"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obom oblastiam.</w:t>
            </w:r>
          </w:p>
        </w:tc>
      </w:tr>
      <w:tr w:rsidR="005E045D" w:rsidRPr="00D96F1C" w14:paraId="6B93F8C6" w14:textId="77777777" w:rsidTr="005E1546">
        <w:trPr>
          <w:trHeight w:val="821"/>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6BFBA1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4519D0E"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A02E020"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B5D14BF"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CF1DD84" w14:textId="10880790"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30F45088" w14:textId="77777777" w:rsidR="005E045D" w:rsidRPr="00F93B3F" w:rsidRDefault="005E045D" w:rsidP="000E34AD">
            <w:pPr>
              <w:spacing w:line="288" w:lineRule="auto"/>
              <w:ind w:left="195" w:hanging="180"/>
              <w:jc w:val="both"/>
              <w:rPr>
                <w:rFonts w:ascii="Arial" w:hAnsi="Arial" w:cs="Arial"/>
                <w:color w:val="000000" w:themeColor="text1"/>
                <w:sz w:val="19"/>
                <w:szCs w:val="19"/>
              </w:rPr>
            </w:pPr>
          </w:p>
          <w:p w14:paraId="512DF81B" w14:textId="27C236F1"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jednej oblasti.</w:t>
            </w:r>
          </w:p>
        </w:tc>
      </w:tr>
      <w:tr w:rsidR="005E045D" w:rsidRPr="00D96F1C" w14:paraId="7AC590ED" w14:textId="77777777" w:rsidTr="005E1546">
        <w:trPr>
          <w:trHeight w:val="1075"/>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6BBC362"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C435F65"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FAF6289"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663E82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1CD02F8" w14:textId="21660BF9"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40F7BAC9" w14:textId="2D561923" w:rsidR="005E045D" w:rsidRPr="00D96F1C" w:rsidRDefault="005E045D"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Projekt nerieši žiadnu z oblastí. </w:t>
            </w:r>
          </w:p>
        </w:tc>
      </w:tr>
    </w:tbl>
    <w:p w14:paraId="495CA918" w14:textId="2D0CCD97" w:rsidR="00424C2F" w:rsidRPr="00D96F1C" w:rsidRDefault="00424C2F" w:rsidP="00485D5E">
      <w:pPr>
        <w:pStyle w:val="Predvolen"/>
        <w:spacing w:before="120" w:after="12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087C43">
        <w:rPr>
          <w:rFonts w:ascii="Arial" w:hAnsi="Arial" w:cs="Arial"/>
          <w:color w:val="000000" w:themeColor="text1"/>
          <w:sz w:val="19"/>
          <w:szCs w:val="19"/>
          <w:lang w:val="sk-SK"/>
        </w:rPr>
        <w:t>.</w:t>
      </w:r>
    </w:p>
    <w:p w14:paraId="02CFD52A" w14:textId="20CE706E" w:rsidR="00424C2F"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1F6372F4" w14:textId="195CEEC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k vytváraniu centier celoživotného vzdelávania a ich sprístupnenie (podporených učební) pre verejnosť a poskytova</w:t>
      </w:r>
      <w:r w:rsidR="00485D5E">
        <w:rPr>
          <w:rFonts w:ascii="Arial" w:hAnsi="Arial" w:cs="Arial"/>
          <w:color w:val="000000" w:themeColor="text1"/>
          <w:sz w:val="19"/>
          <w:szCs w:val="19"/>
          <w:lang w:val="sk-SK"/>
        </w:rPr>
        <w:t>teľov celoživotného vzdelávania,</w:t>
      </w:r>
      <w:r w:rsidRPr="00B3201A">
        <w:rPr>
          <w:rFonts w:ascii="Arial" w:hAnsi="Arial" w:cs="Arial"/>
          <w:color w:val="000000" w:themeColor="text1"/>
          <w:sz w:val="19"/>
          <w:szCs w:val="19"/>
          <w:lang w:val="sk-SK"/>
        </w:rPr>
        <w:t xml:space="preserve"> </w:t>
      </w:r>
    </w:p>
    <w:p w14:paraId="6AF9FECF" w14:textId="7777777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prepojeniu teoretického a praktického vzdelávania na základných školách.</w:t>
      </w:r>
    </w:p>
    <w:p w14:paraId="59AA371B" w14:textId="13B139DF" w:rsidR="0007012A"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priradí príslušnú bodovú hodnotu (4,2,0) v zmysle popisu aplikácie hodnotiaceho kritéria. </w:t>
      </w:r>
    </w:p>
    <w:p w14:paraId="592FC026" w14:textId="3FDFB043" w:rsidR="007C13C3" w:rsidRDefault="00424C2F" w:rsidP="0007012A">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1A9E4E7" w14:textId="77777777" w:rsidR="000E34AD" w:rsidRDefault="000E34AD" w:rsidP="0007012A">
      <w:pPr>
        <w:pStyle w:val="Predvolen"/>
        <w:spacing w:before="120" w:after="120" w:line="288" w:lineRule="auto"/>
        <w:jc w:val="both"/>
        <w:rPr>
          <w:rFonts w:ascii="Arial" w:hAnsi="Arial" w:cs="Arial"/>
          <w:color w:val="000000" w:themeColor="text1"/>
          <w:sz w:val="19"/>
          <w:szCs w:val="19"/>
          <w:lang w:val="sk-SK"/>
        </w:rPr>
      </w:pPr>
    </w:p>
    <w:p w14:paraId="720D6D52"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0827C4B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8B2B044"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A211058"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617CF2AF"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1770103"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D6E96F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36A2A1DA"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8280868" w14:textId="77777777" w:rsidR="004E7F22" w:rsidRPr="00D96F1C" w:rsidRDefault="004E7F22" w:rsidP="0007012A">
      <w:pPr>
        <w:pStyle w:val="Predvolen"/>
        <w:spacing w:before="120" w:after="120" w:line="288" w:lineRule="auto"/>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14244"/>
      </w:tblGrid>
      <w:tr w:rsidR="008A0B3C" w:rsidRPr="00D96F1C" w14:paraId="68A98C35"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28BE8A" w14:textId="61FA3313"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3.</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FA4158" w14:textId="4FE01108" w:rsidR="008A0B3C" w:rsidRPr="00D96F1C" w:rsidRDefault="008A0B3C"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Administratívna a prevádzková kapacita žiadateľa</w:t>
            </w:r>
          </w:p>
        </w:tc>
      </w:tr>
    </w:tbl>
    <w:p w14:paraId="3AF8AB0F" w14:textId="77777777" w:rsidR="005E045D" w:rsidRPr="003C6DE1" w:rsidRDefault="005E045D" w:rsidP="00B23273">
      <w:pPr>
        <w:spacing w:after="0"/>
        <w:rPr>
          <w:rFonts w:ascii="Arial" w:hAnsi="Arial" w:cs="Arial"/>
        </w:rPr>
      </w:pPr>
    </w:p>
    <w:tbl>
      <w:tblPr>
        <w:tblStyle w:val="TableGrid4"/>
        <w:tblW w:w="4909" w:type="pct"/>
        <w:tblLayout w:type="fixed"/>
        <w:tblLook w:val="04A0" w:firstRow="1" w:lastRow="0" w:firstColumn="1" w:lastColumn="0" w:noHBand="0" w:noVBand="1"/>
      </w:tblPr>
      <w:tblGrid>
        <w:gridCol w:w="613"/>
        <w:gridCol w:w="2567"/>
        <w:gridCol w:w="3592"/>
        <w:gridCol w:w="1325"/>
        <w:gridCol w:w="1503"/>
        <w:gridCol w:w="5251"/>
      </w:tblGrid>
      <w:tr w:rsidR="005E045D" w:rsidRPr="003C6DE1" w14:paraId="1FA272C7" w14:textId="77777777" w:rsidTr="00B23273">
        <w:trPr>
          <w:trHeight w:val="397"/>
          <w:tblHeader/>
        </w:trPr>
        <w:tc>
          <w:tcPr>
            <w:tcW w:w="2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C73AFC"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2EBBE7"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EB4530"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A2C17"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0A262D"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6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67728D"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E045D" w:rsidRPr="003C6DE1" w14:paraId="01A0F838" w14:textId="77777777" w:rsidTr="00B23273">
        <w:trPr>
          <w:trHeight w:val="510"/>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619F0D2"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1C38686E" w14:textId="77777777" w:rsidR="005E045D" w:rsidRPr="003C6DE1" w:rsidRDefault="005E045D" w:rsidP="00B2327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209" w:type="pct"/>
            <w:vMerge w:val="restart"/>
            <w:tcBorders>
              <w:top w:val="single" w:sz="4" w:space="0" w:color="auto"/>
              <w:left w:val="single" w:sz="4" w:space="0" w:color="auto"/>
              <w:bottom w:val="single" w:sz="4" w:space="0" w:color="auto"/>
              <w:right w:val="single" w:sz="4" w:space="0" w:color="auto"/>
            </w:tcBorders>
            <w:vAlign w:val="center"/>
          </w:tcPr>
          <w:p w14:paraId="3B0B0A05" w14:textId="77777777" w:rsidR="005E045D" w:rsidRPr="00EF7063"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3F1CFEE" w14:textId="418D5919" w:rsidR="005E045D" w:rsidRPr="003C6DE1"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46" w:type="pct"/>
            <w:vMerge w:val="restart"/>
            <w:tcBorders>
              <w:top w:val="single" w:sz="4" w:space="0" w:color="auto"/>
              <w:left w:val="single" w:sz="4" w:space="0" w:color="auto"/>
              <w:bottom w:val="single" w:sz="4" w:space="0" w:color="auto"/>
              <w:right w:val="single" w:sz="4" w:space="0" w:color="auto"/>
            </w:tcBorders>
            <w:vAlign w:val="center"/>
          </w:tcPr>
          <w:p w14:paraId="6EC293A2" w14:textId="77777777" w:rsidR="005E045D" w:rsidRPr="004D7ADC" w:rsidRDefault="005E045D" w:rsidP="00B2327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9A69434"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906D8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DC6975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36A84FB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2066C3A" w14:textId="77777777" w:rsidR="005E045D" w:rsidRPr="004D7ADC"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B72E3FA" w14:textId="77777777" w:rsidR="005E045D" w:rsidRPr="003C6DE1"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5E045D" w:rsidRPr="003C6DE1" w14:paraId="351776FD" w14:textId="77777777" w:rsidTr="00B23273">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175F1C57"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FE96"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3E09A2B0"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2B3022C"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7867095A"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3DECAD1"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5E045D" w:rsidRPr="003C6DE1" w14:paraId="1D00F1F0" w14:textId="77777777" w:rsidTr="00B23273">
        <w:trPr>
          <w:trHeight w:val="42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03C9130"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E9AD102"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6450E2C9"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0E19278B"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60EAFE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C7EF16F"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7E7A86BE" w14:textId="5F37D2B9"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901A90"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C57E3BF" w14:textId="6E7CA491" w:rsidR="005E045D" w:rsidRPr="00D0695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32C903A2" w14:textId="3EC22DE9" w:rsidR="005E045D" w:rsidRPr="00857CFE"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649D313F" w14:textId="3420EEF9"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087C43">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7D771E17" w14:textId="3A681864"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485D5E">
        <w:rPr>
          <w:rFonts w:ascii="Arial" w:hAnsi="Arial" w:cs="Arial"/>
          <w:color w:val="000000" w:themeColor="text1"/>
          <w:sz w:val="19"/>
          <w:szCs w:val="19"/>
          <w:lang w:val="sk-SK"/>
        </w:rPr>
        <w:t xml:space="preserve">, manažér pre </w:t>
      </w:r>
      <w:r w:rsidR="00087C43">
        <w:rPr>
          <w:rFonts w:ascii="Arial" w:hAnsi="Arial" w:cs="Arial"/>
          <w:color w:val="000000" w:themeColor="text1"/>
          <w:sz w:val="19"/>
          <w:szCs w:val="19"/>
          <w:lang w:val="sk-SK"/>
        </w:rPr>
        <w:t xml:space="preserve">verejné obstarávanie </w:t>
      </w:r>
      <w:r w:rsidR="00485D5E">
        <w:rPr>
          <w:rFonts w:ascii="Arial" w:hAnsi="Arial" w:cs="Arial"/>
          <w:color w:val="000000" w:themeColor="text1"/>
          <w:sz w:val="19"/>
          <w:szCs w:val="19"/>
          <w:lang w:val="sk-SK"/>
        </w:rPr>
        <w:t>a pod.),</w:t>
      </w:r>
    </w:p>
    <w:p w14:paraId="5DCA613F" w14:textId="30281EAB"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sidR="00087C43">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sidR="00087C43">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485D5E">
        <w:rPr>
          <w:rFonts w:ascii="Arial" w:hAnsi="Arial" w:cs="Arial"/>
          <w:color w:val="000000" w:themeColor="text1"/>
          <w:sz w:val="19"/>
          <w:szCs w:val="19"/>
          <w:lang w:val="sk-SK"/>
        </w:rPr>
        <w:t>),</w:t>
      </w:r>
    </w:p>
    <w:p w14:paraId="3801A8B2"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32B18357"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1B60B73" w14:textId="3042FA60" w:rsidR="005E045D" w:rsidRDefault="005E045D"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9FFACF" w14:textId="77777777" w:rsidR="00B23273" w:rsidRDefault="00B23273" w:rsidP="000E2D66">
      <w:pPr>
        <w:spacing w:before="120" w:after="120" w:line="288" w:lineRule="auto"/>
        <w:jc w:val="both"/>
        <w:rPr>
          <w:rFonts w:ascii="Arial" w:hAnsi="Arial" w:cs="Arial"/>
          <w:color w:val="000000" w:themeColor="text1"/>
          <w:sz w:val="19"/>
          <w:szCs w:val="19"/>
        </w:rPr>
      </w:pPr>
    </w:p>
    <w:p w14:paraId="2265B22A" w14:textId="77777777" w:rsidR="00B23273" w:rsidRDefault="00B23273" w:rsidP="000E2D66">
      <w:pPr>
        <w:spacing w:before="120" w:after="120" w:line="288" w:lineRule="auto"/>
        <w:jc w:val="both"/>
        <w:rPr>
          <w:rFonts w:ascii="Arial" w:hAnsi="Arial" w:cs="Arial"/>
          <w:color w:val="000000" w:themeColor="text1"/>
          <w:sz w:val="19"/>
          <w:szCs w:val="19"/>
        </w:rPr>
      </w:pPr>
    </w:p>
    <w:p w14:paraId="3270BC5E" w14:textId="77777777" w:rsidR="00B23273" w:rsidRDefault="00B23273" w:rsidP="000E2D66">
      <w:pPr>
        <w:spacing w:before="120" w:after="120" w:line="288" w:lineRule="auto"/>
        <w:jc w:val="both"/>
        <w:rPr>
          <w:rFonts w:ascii="Arial" w:hAnsi="Arial" w:cs="Arial"/>
          <w:color w:val="000000" w:themeColor="text1"/>
          <w:sz w:val="19"/>
          <w:szCs w:val="19"/>
        </w:rPr>
      </w:pPr>
    </w:p>
    <w:p w14:paraId="29F72416" w14:textId="77777777" w:rsidR="00B23273" w:rsidRDefault="00B23273" w:rsidP="000E2D66">
      <w:pPr>
        <w:spacing w:before="120" w:after="120" w:line="288" w:lineRule="auto"/>
        <w:jc w:val="both"/>
        <w:rPr>
          <w:rFonts w:ascii="Arial" w:hAnsi="Arial" w:cs="Arial"/>
          <w:color w:val="000000" w:themeColor="text1"/>
          <w:sz w:val="19"/>
          <w:szCs w:val="19"/>
        </w:rPr>
      </w:pPr>
    </w:p>
    <w:p w14:paraId="093033D7" w14:textId="77777777" w:rsidR="00B23273" w:rsidRDefault="00B23273" w:rsidP="000E2D66">
      <w:pPr>
        <w:spacing w:before="120" w:after="120" w:line="288" w:lineRule="auto"/>
        <w:jc w:val="both"/>
        <w:rPr>
          <w:rFonts w:ascii="Arial" w:hAnsi="Arial" w:cs="Arial"/>
          <w:color w:val="000000" w:themeColor="text1"/>
          <w:sz w:val="19"/>
          <w:szCs w:val="19"/>
        </w:rPr>
      </w:pPr>
    </w:p>
    <w:p w14:paraId="19417C66" w14:textId="77777777" w:rsidR="00B23273" w:rsidRDefault="00B23273" w:rsidP="000E2D66">
      <w:pPr>
        <w:spacing w:before="120" w:after="120" w:line="288" w:lineRule="auto"/>
        <w:jc w:val="both"/>
        <w:rPr>
          <w:rFonts w:ascii="Arial" w:hAnsi="Arial" w:cs="Arial"/>
          <w:color w:val="000000" w:themeColor="text1"/>
          <w:sz w:val="19"/>
          <w:szCs w:val="19"/>
        </w:rPr>
      </w:pPr>
    </w:p>
    <w:p w14:paraId="004E1EDD" w14:textId="77777777" w:rsidR="00B23273" w:rsidRDefault="00B23273" w:rsidP="000E2D66">
      <w:pPr>
        <w:spacing w:before="120" w:after="120" w:line="288" w:lineRule="auto"/>
        <w:jc w:val="both"/>
        <w:rPr>
          <w:rFonts w:ascii="Arial" w:hAnsi="Arial" w:cs="Arial"/>
          <w:color w:val="000000" w:themeColor="text1"/>
          <w:sz w:val="19"/>
          <w:szCs w:val="19"/>
        </w:rPr>
      </w:pPr>
    </w:p>
    <w:p w14:paraId="5002B48A" w14:textId="77777777" w:rsidR="00B23273" w:rsidRPr="003C6DE1" w:rsidRDefault="00B23273" w:rsidP="000E2D6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64"/>
        <w:gridCol w:w="2237"/>
        <w:gridCol w:w="3119"/>
        <w:gridCol w:w="1373"/>
        <w:gridCol w:w="1490"/>
        <w:gridCol w:w="6210"/>
      </w:tblGrid>
      <w:tr w:rsidR="00B23273" w:rsidRPr="003C6DE1" w14:paraId="35CA7ED4" w14:textId="77777777" w:rsidTr="00B23273">
        <w:trPr>
          <w:trHeight w:val="397"/>
        </w:trPr>
        <w:tc>
          <w:tcPr>
            <w:tcW w:w="188" w:type="pct"/>
            <w:shd w:val="clear" w:color="auto" w:fill="DEEAF6" w:themeFill="accent1" w:themeFillTint="33"/>
            <w:vAlign w:val="center"/>
            <w:hideMark/>
          </w:tcPr>
          <w:p w14:paraId="1FE21DE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746" w:type="pct"/>
            <w:shd w:val="clear" w:color="auto" w:fill="DEEAF6" w:themeFill="accent1" w:themeFillTint="33"/>
            <w:vAlign w:val="center"/>
            <w:hideMark/>
          </w:tcPr>
          <w:p w14:paraId="40A2330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40" w:type="pct"/>
            <w:shd w:val="clear" w:color="auto" w:fill="DEEAF6" w:themeFill="accent1" w:themeFillTint="33"/>
            <w:vAlign w:val="center"/>
            <w:hideMark/>
          </w:tcPr>
          <w:p w14:paraId="298CAD5F"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14E3EBD5"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06DB0773"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1" w:type="pct"/>
            <w:shd w:val="clear" w:color="auto" w:fill="DEEAF6" w:themeFill="accent1" w:themeFillTint="33"/>
            <w:vAlign w:val="center"/>
            <w:hideMark/>
          </w:tcPr>
          <w:p w14:paraId="1BB97BAE"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3273" w:rsidRPr="003C6DE1" w14:paraId="0B558D77" w14:textId="77777777" w:rsidTr="00B23273">
        <w:trPr>
          <w:trHeight w:val="435"/>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47062D5"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568C5AB9" w14:textId="77777777" w:rsidR="005E045D" w:rsidRPr="003C6DE1" w:rsidRDefault="005E045D" w:rsidP="00DC138C">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618140C6" w14:textId="77777777" w:rsidR="005E045D" w:rsidRPr="003C6DE1" w:rsidRDefault="005E045D" w:rsidP="00B23273">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14:paraId="369ED667" w14:textId="77777777" w:rsidR="005E045D" w:rsidRPr="003C6DE1" w:rsidRDefault="005E045D" w:rsidP="00DC138C">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7" w:type="pct"/>
            <w:tcBorders>
              <w:top w:val="single" w:sz="4" w:space="0" w:color="auto"/>
              <w:left w:val="single" w:sz="4" w:space="0" w:color="auto"/>
              <w:bottom w:val="single" w:sz="4" w:space="0" w:color="auto"/>
              <w:right w:val="single" w:sz="4" w:space="0" w:color="auto"/>
            </w:tcBorders>
            <w:vAlign w:val="center"/>
          </w:tcPr>
          <w:p w14:paraId="06940B88"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88B1946"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B23273" w:rsidRPr="003C6DE1" w14:paraId="3B66C60C" w14:textId="77777777" w:rsidTr="00B23273">
        <w:trPr>
          <w:trHeight w:val="407"/>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6C20CB98"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412F7D5B"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5E8DEB4"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61B486A4"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659E26F4"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F4955A0"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B23273" w:rsidRPr="003C6DE1" w14:paraId="5801B007" w14:textId="77777777" w:rsidTr="00B23273">
        <w:trPr>
          <w:trHeight w:val="530"/>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C89BFD"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5B152CBF"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66294B2"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1EEF4D6D"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D7A237D"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1" w:type="pct"/>
            <w:tcBorders>
              <w:top w:val="single" w:sz="4" w:space="0" w:color="auto"/>
              <w:left w:val="single" w:sz="4" w:space="0" w:color="auto"/>
              <w:bottom w:val="single" w:sz="4" w:space="0" w:color="auto"/>
              <w:right w:val="single" w:sz="4" w:space="0" w:color="auto"/>
            </w:tcBorders>
            <w:vAlign w:val="center"/>
            <w:hideMark/>
          </w:tcPr>
          <w:p w14:paraId="31B06AE5"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7DCDBC9" w14:textId="7ADF9687"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r w:rsidR="004F57F5">
        <w:rPr>
          <w:rFonts w:ascii="Arial" w:hAnsi="Arial" w:cs="Arial"/>
          <w:color w:val="000000" w:themeColor="text1"/>
          <w:sz w:val="19"/>
          <w:szCs w:val="19"/>
        </w:rPr>
        <w:t>,</w:t>
      </w:r>
      <w:r w:rsidRPr="003C6DE1">
        <w:rPr>
          <w:rFonts w:ascii="Arial" w:hAnsi="Arial" w:cs="Arial"/>
          <w:color w:val="000000" w:themeColor="text1"/>
          <w:sz w:val="19"/>
          <w:szCs w:val="19"/>
        </w:rPr>
        <w:t xml:space="preserve"> príloh</w:t>
      </w:r>
      <w:r w:rsidR="004F57F5">
        <w:rPr>
          <w:rFonts w:ascii="Arial" w:hAnsi="Arial" w:cs="Arial"/>
          <w:color w:val="000000" w:themeColor="text1"/>
          <w:sz w:val="19"/>
          <w:szCs w:val="19"/>
        </w:rPr>
        <w:t>a</w:t>
      </w:r>
      <w:r w:rsidRPr="003C6DE1">
        <w:rPr>
          <w:rFonts w:ascii="Arial" w:hAnsi="Arial" w:cs="Arial"/>
          <w:color w:val="000000" w:themeColor="text1"/>
          <w:sz w:val="19"/>
          <w:szCs w:val="19"/>
        </w:rPr>
        <w:t xml:space="preserve"> Opis projektu.</w:t>
      </w:r>
    </w:p>
    <w:p w14:paraId="5EE864DE"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7270FE"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56579AC"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0F97435"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5B0F0EAF" w14:textId="148BEF66" w:rsidR="005E045D" w:rsidRDefault="005E045D"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86C327D" w14:textId="77777777" w:rsidR="00B23273" w:rsidRPr="000E2D66" w:rsidRDefault="00B23273"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14992" w:type="dxa"/>
        <w:tblLayout w:type="fixed"/>
        <w:tblLook w:val="04A0" w:firstRow="1" w:lastRow="0" w:firstColumn="1" w:lastColumn="0" w:noHBand="0" w:noVBand="1"/>
      </w:tblPr>
      <w:tblGrid>
        <w:gridCol w:w="606"/>
        <w:gridCol w:w="14386"/>
      </w:tblGrid>
      <w:tr w:rsidR="008A0B3C" w:rsidRPr="00D96F1C" w14:paraId="2A145F9A"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E2F20A" w14:textId="5DFB2560"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4.</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086E9" w14:textId="53839CF4"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Finančná a ekonomická stránka projektu</w:t>
            </w:r>
          </w:p>
        </w:tc>
      </w:tr>
    </w:tbl>
    <w:p w14:paraId="338E67E2" w14:textId="77777777" w:rsidR="00BE2F8F" w:rsidRPr="000E2D66" w:rsidRDefault="00BE2F8F" w:rsidP="00B23273">
      <w:pPr>
        <w:spacing w:after="0"/>
        <w:rPr>
          <w:sz w:val="10"/>
          <w:szCs w:val="10"/>
        </w:rPr>
      </w:pPr>
    </w:p>
    <w:tbl>
      <w:tblPr>
        <w:tblStyle w:val="TableGrid6"/>
        <w:tblW w:w="14992" w:type="dxa"/>
        <w:tblLayout w:type="fixed"/>
        <w:tblLook w:val="04A0" w:firstRow="1" w:lastRow="0" w:firstColumn="1" w:lastColumn="0" w:noHBand="0" w:noVBand="1"/>
      </w:tblPr>
      <w:tblGrid>
        <w:gridCol w:w="606"/>
        <w:gridCol w:w="2495"/>
        <w:gridCol w:w="4804"/>
        <w:gridCol w:w="1417"/>
        <w:gridCol w:w="1474"/>
        <w:gridCol w:w="4196"/>
      </w:tblGrid>
      <w:tr w:rsidR="008A0B3C" w:rsidRPr="00D96F1C" w14:paraId="0ED4AA74"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AAF78D"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E7B8C3"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A7D0D4"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03337F" w14:textId="77777777" w:rsidR="008A0B3C" w:rsidRPr="00D96F1C" w:rsidRDefault="008A0B3C" w:rsidP="00526E9D">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B9136" w14:textId="77777777" w:rsidR="008A0B3C" w:rsidRPr="00D96F1C" w:rsidRDefault="008A0B3C" w:rsidP="00526E9D">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EAB0C"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0FF17377" w14:textId="77777777" w:rsidTr="00B23273">
        <w:trPr>
          <w:trHeight w:val="1304"/>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0E4DB3" w:rsidRPr="00D96F1C" w:rsidRDefault="000E4DB3" w:rsidP="00B23273">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4AE34B70" w14:textId="16F48BC2" w:rsidR="000E4DB3" w:rsidRPr="00D96F1C" w:rsidRDefault="000E4DB3" w:rsidP="00B23273">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7295324D" w14:textId="77777777" w:rsidR="000E4DB3" w:rsidRPr="00F93B3F" w:rsidRDefault="000E4DB3" w:rsidP="00B23273">
            <w:pPr>
              <w:pStyle w:val="Normlnywebov"/>
              <w:spacing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2B50ECA2" w14:textId="7536C770" w:rsidR="000E4DB3" w:rsidRPr="00D96F1C" w:rsidRDefault="000E4DB3" w:rsidP="00B23273">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A92DCD7" w14:textId="1A73150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F2F03B7" w14:textId="3724DE4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196" w:type="dxa"/>
            <w:tcBorders>
              <w:top w:val="single" w:sz="4" w:space="0" w:color="auto"/>
              <w:left w:val="single" w:sz="4" w:space="0" w:color="auto"/>
              <w:bottom w:val="single" w:sz="4" w:space="0" w:color="auto"/>
              <w:right w:val="single" w:sz="4" w:space="0" w:color="auto"/>
            </w:tcBorders>
            <w:vAlign w:val="center"/>
          </w:tcPr>
          <w:p w14:paraId="59AE54A0" w14:textId="6E009193"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E4DB3" w:rsidRPr="00D96F1C" w14:paraId="4A9250A9" w14:textId="77777777" w:rsidTr="00133B63">
        <w:trPr>
          <w:trHeight w:val="709"/>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0E4DB3" w:rsidRPr="00D96F1C" w:rsidRDefault="000E4DB3" w:rsidP="00B23273">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37EC6AF" w14:textId="77777777" w:rsidR="000E4DB3" w:rsidRPr="00D96F1C" w:rsidRDefault="000E4DB3" w:rsidP="00B23273">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0198E5D8" w14:textId="77777777" w:rsidR="000E4DB3" w:rsidRPr="00D96F1C" w:rsidRDefault="000E4DB3" w:rsidP="00B23273">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B640C5"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7DFB357" w14:textId="21583C3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196" w:type="dxa"/>
            <w:tcBorders>
              <w:top w:val="single" w:sz="4" w:space="0" w:color="auto"/>
              <w:left w:val="single" w:sz="4" w:space="0" w:color="auto"/>
              <w:bottom w:val="single" w:sz="4" w:space="0" w:color="auto"/>
              <w:right w:val="single" w:sz="4" w:space="0" w:color="auto"/>
            </w:tcBorders>
            <w:vAlign w:val="center"/>
          </w:tcPr>
          <w:p w14:paraId="4BEFD384" w14:textId="259CD176"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E338934" w14:textId="6E9EB3D9" w:rsidR="000E4DB3" w:rsidRPr="003C6DE1" w:rsidRDefault="000E4DB3" w:rsidP="00B23273">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Pr="003538F4">
        <w:rPr>
          <w:rFonts w:ascii="Arial" w:hAnsi="Arial" w:cs="Arial"/>
          <w:color w:val="000000" w:themeColor="text1"/>
          <w:sz w:val="19"/>
          <w:szCs w:val="19"/>
        </w:rPr>
        <w:t>, príloha Rozpočet projektu.</w:t>
      </w:r>
    </w:p>
    <w:p w14:paraId="4A2375F1"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D7087AD"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7111CB9D" w14:textId="0E2D613D"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087C43">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2BD4915"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3CBC921" w14:textId="7AA9476C" w:rsidR="00A87891" w:rsidRPr="000E2D66"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F15241" w14:textId="77777777"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4BEFDCAA" w14:textId="4B25EB73"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045537D" w14:textId="44D76FC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2579C5E5" w14:textId="6B540EA2" w:rsidR="00214576" w:rsidRPr="00D96F1C" w:rsidRDefault="000E4DB3"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5371"/>
        <w:gridCol w:w="1417"/>
        <w:gridCol w:w="1474"/>
        <w:gridCol w:w="3629"/>
      </w:tblGrid>
      <w:tr w:rsidR="008A0B3C" w:rsidRPr="00D96F1C" w14:paraId="6744D953" w14:textId="77777777" w:rsidTr="00B23273">
        <w:trPr>
          <w:trHeight w:val="397"/>
        </w:trPr>
        <w:tc>
          <w:tcPr>
            <w:tcW w:w="606" w:type="dxa"/>
            <w:shd w:val="clear" w:color="auto" w:fill="DEEAF6" w:themeFill="accent1" w:themeFillTint="33"/>
            <w:vAlign w:val="center"/>
            <w:hideMark/>
          </w:tcPr>
          <w:p w14:paraId="568CFD0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79D42DC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371" w:type="dxa"/>
            <w:shd w:val="clear" w:color="auto" w:fill="DEEAF6" w:themeFill="accent1" w:themeFillTint="33"/>
            <w:vAlign w:val="center"/>
            <w:hideMark/>
          </w:tcPr>
          <w:p w14:paraId="5BED9152"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3ECE93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2BB57BD"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629" w:type="dxa"/>
            <w:shd w:val="clear" w:color="auto" w:fill="DEEAF6" w:themeFill="accent1" w:themeFillTint="33"/>
            <w:vAlign w:val="center"/>
            <w:hideMark/>
          </w:tcPr>
          <w:p w14:paraId="1821E46D"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E445B8" w14:textId="77777777" w:rsidTr="00B23273">
        <w:trPr>
          <w:trHeight w:val="1865"/>
        </w:trPr>
        <w:tc>
          <w:tcPr>
            <w:tcW w:w="606" w:type="dxa"/>
            <w:vMerge w:val="restart"/>
            <w:tcBorders>
              <w:top w:val="single" w:sz="4" w:space="0" w:color="auto"/>
              <w:left w:val="single" w:sz="4" w:space="0" w:color="auto"/>
              <w:right w:val="single" w:sz="4" w:space="0" w:color="auto"/>
            </w:tcBorders>
            <w:vAlign w:val="center"/>
          </w:tcPr>
          <w:p w14:paraId="6A2D37D6" w14:textId="1B9CFABC" w:rsidR="000E4DB3" w:rsidRPr="00D96F1C" w:rsidRDefault="000E4DB3"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495" w:type="dxa"/>
            <w:vMerge w:val="restart"/>
            <w:tcBorders>
              <w:top w:val="single" w:sz="4" w:space="0" w:color="auto"/>
              <w:left w:val="single" w:sz="4" w:space="0" w:color="auto"/>
              <w:right w:val="single" w:sz="4" w:space="0" w:color="auto"/>
            </w:tcBorders>
            <w:vAlign w:val="center"/>
          </w:tcPr>
          <w:p w14:paraId="63C401C7" w14:textId="12D275B3"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371" w:type="dxa"/>
            <w:vMerge w:val="restart"/>
            <w:tcBorders>
              <w:top w:val="single" w:sz="4" w:space="0" w:color="auto"/>
              <w:left w:val="single" w:sz="4" w:space="0" w:color="auto"/>
              <w:right w:val="single" w:sz="4" w:space="0" w:color="auto"/>
            </w:tcBorders>
            <w:vAlign w:val="center"/>
          </w:tcPr>
          <w:p w14:paraId="48C5341F"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06D6858" w14:textId="77777777" w:rsidR="000E4DB3" w:rsidRPr="00B23273" w:rsidRDefault="000E4DB3" w:rsidP="00B23273">
            <w:pPr>
              <w:widowControl w:val="0"/>
              <w:spacing w:line="288" w:lineRule="auto"/>
              <w:jc w:val="both"/>
              <w:rPr>
                <w:rFonts w:ascii="Arial" w:hAnsi="Arial" w:cs="Arial"/>
                <w:color w:val="000000" w:themeColor="text1"/>
                <w:sz w:val="8"/>
                <w:szCs w:val="8"/>
                <w:u w:color="000000"/>
              </w:rPr>
            </w:pPr>
          </w:p>
          <w:p w14:paraId="1048E511"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578882A2" w14:textId="77777777" w:rsidR="000E4DB3" w:rsidRPr="00B23273" w:rsidRDefault="000E4DB3" w:rsidP="00B23273">
            <w:pPr>
              <w:spacing w:line="288" w:lineRule="auto"/>
              <w:jc w:val="both"/>
              <w:rPr>
                <w:rFonts w:ascii="Arial" w:hAnsi="Arial" w:cs="Arial"/>
                <w:color w:val="000000" w:themeColor="text1"/>
                <w:sz w:val="8"/>
                <w:szCs w:val="8"/>
              </w:rPr>
            </w:pPr>
          </w:p>
          <w:p w14:paraId="2B08694E" w14:textId="3E941CE6" w:rsidR="000E4DB3" w:rsidRDefault="000E4DB3" w:rsidP="00B23273">
            <w:pPr>
              <w:spacing w:line="288" w:lineRule="auto"/>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00B23273">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CBC90C0" w14:textId="77777777" w:rsidR="000E4DB3" w:rsidRDefault="000E4DB3" w:rsidP="00B23273">
            <w:pPr>
              <w:spacing w:line="288" w:lineRule="auto"/>
              <w:jc w:val="both"/>
              <w:rPr>
                <w:rFonts w:ascii="Arial" w:hAnsi="Arial" w:cs="Arial"/>
                <w:i/>
                <w:iCs/>
                <w:color w:val="000000"/>
                <w:sz w:val="19"/>
                <w:szCs w:val="19"/>
                <w:bdr w:val="none" w:sz="0" w:space="0" w:color="auto" w:frame="1"/>
              </w:rPr>
            </w:pPr>
          </w:p>
          <w:p w14:paraId="1BE3BF2D" w14:textId="690A1786" w:rsidR="000E4DB3" w:rsidRPr="00D96F1C" w:rsidRDefault="000E4DB3" w:rsidP="00B23273">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0B29DE1E" w14:textId="71C79D2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603AE449" w14:textId="141711BA"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629" w:type="dxa"/>
            <w:tcBorders>
              <w:top w:val="single" w:sz="4" w:space="0" w:color="auto"/>
              <w:left w:val="single" w:sz="4" w:space="0" w:color="auto"/>
              <w:bottom w:val="single" w:sz="4" w:space="0" w:color="auto"/>
              <w:right w:val="single" w:sz="4" w:space="0" w:color="auto"/>
            </w:tcBorders>
            <w:vAlign w:val="center"/>
          </w:tcPr>
          <w:p w14:paraId="232314DE" w14:textId="78A16ABF"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E4DB3" w:rsidRPr="00D96F1C" w14:paraId="220D7231" w14:textId="77777777" w:rsidTr="00B23273">
        <w:trPr>
          <w:trHeight w:val="2954"/>
        </w:trPr>
        <w:tc>
          <w:tcPr>
            <w:tcW w:w="606" w:type="dxa"/>
            <w:vMerge/>
            <w:tcBorders>
              <w:left w:val="single" w:sz="4" w:space="0" w:color="auto"/>
              <w:right w:val="single" w:sz="4" w:space="0" w:color="auto"/>
            </w:tcBorders>
            <w:vAlign w:val="center"/>
          </w:tcPr>
          <w:p w14:paraId="375358BE" w14:textId="77777777" w:rsidR="000E4DB3" w:rsidRPr="00D96F1C" w:rsidRDefault="000E4DB3" w:rsidP="008836B7">
            <w:pPr>
              <w:spacing w:line="288" w:lineRule="auto"/>
              <w:jc w:val="center"/>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13805402"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5371" w:type="dxa"/>
            <w:vMerge/>
            <w:tcBorders>
              <w:left w:val="single" w:sz="4" w:space="0" w:color="auto"/>
              <w:right w:val="single" w:sz="4" w:space="0" w:color="auto"/>
            </w:tcBorders>
            <w:vAlign w:val="center"/>
          </w:tcPr>
          <w:p w14:paraId="3D23822E" w14:textId="77777777" w:rsidR="000E4DB3" w:rsidRPr="00D96F1C" w:rsidRDefault="000E4DB3" w:rsidP="00B23273">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1645F40F"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14B092A8" w14:textId="6B03B572"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629" w:type="dxa"/>
            <w:tcBorders>
              <w:top w:val="single" w:sz="4" w:space="0" w:color="auto"/>
              <w:left w:val="single" w:sz="4" w:space="0" w:color="auto"/>
              <w:right w:val="single" w:sz="4" w:space="0" w:color="auto"/>
            </w:tcBorders>
            <w:vAlign w:val="center"/>
          </w:tcPr>
          <w:p w14:paraId="54F6FB24" w14:textId="638913A7"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74C215E1" w14:textId="45B2313F" w:rsidR="000E4DB3" w:rsidRPr="003C6DE1" w:rsidRDefault="000E4DB3"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0440CE">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4CE45FC"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85FA818" w14:textId="22C8DDFB"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D63D4">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58C06880" w14:textId="77777777"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B00339" w14:textId="4815E8E6" w:rsidR="00087C43" w:rsidRPr="00087C43" w:rsidRDefault="000E4DB3" w:rsidP="00DD4A04">
      <w:pPr>
        <w:pStyle w:val="Predvolen"/>
        <w:numPr>
          <w:ilvl w:val="0"/>
          <w:numId w:val="8"/>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w:t>
      </w:r>
      <w:r w:rsidR="00087C43">
        <w:rPr>
          <w:rFonts w:ascii="Arial" w:eastAsiaTheme="minorHAnsi" w:hAnsi="Arial" w:cs="Arial"/>
          <w:color w:val="000000" w:themeColor="text1"/>
          <w:sz w:val="19"/>
          <w:szCs w:val="19"/>
          <w:bdr w:val="none" w:sz="0" w:space="0" w:color="auto"/>
          <w:lang w:val="sk-SK"/>
        </w:rPr>
        <w:t>u</w:t>
      </w:r>
      <w:r w:rsidR="00087C43" w:rsidRPr="00087C43">
        <w:rPr>
          <w:rFonts w:ascii="Arial" w:hAnsi="Arial" w:cs="Arial"/>
          <w:color w:val="000000" w:themeColor="text1"/>
          <w:sz w:val="19"/>
          <w:szCs w:val="19"/>
        </w:rPr>
        <w:t>/</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prieskumu trhových cien, relevantného znaleckého posudku, uzatvorenej zmluvy</w:t>
      </w:r>
      <w:r w:rsidR="005D63D4">
        <w:rPr>
          <w:rFonts w:ascii="Arial" w:hAnsi="Arial" w:cs="Arial"/>
          <w:color w:val="000000" w:themeColor="text1"/>
          <w:sz w:val="19"/>
          <w:szCs w:val="19"/>
        </w:rPr>
        <w:t>, rozpočtu overeného autorizovanou osobou</w:t>
      </w:r>
      <w:r w:rsidR="00087C43" w:rsidRPr="00087C43">
        <w:rPr>
          <w:rFonts w:ascii="Arial" w:hAnsi="Arial" w:cs="Arial"/>
          <w:color w:val="000000" w:themeColor="text1"/>
          <w:sz w:val="19"/>
          <w:szCs w:val="19"/>
        </w:rPr>
        <w:t xml:space="preserve"> alebo</w:t>
      </w:r>
      <w:r w:rsidR="005D63D4">
        <w:rPr>
          <w:rFonts w:ascii="Arial" w:hAnsi="Arial" w:cs="Arial"/>
          <w:color w:val="000000" w:themeColor="text1"/>
          <w:sz w:val="19"/>
          <w:szCs w:val="19"/>
        </w:rPr>
        <w:t xml:space="preserve"> iných</w:t>
      </w:r>
      <w:r w:rsidR="00087C43" w:rsidRPr="00087C43">
        <w:rPr>
          <w:rFonts w:ascii="Arial" w:hAnsi="Arial" w:cs="Arial"/>
          <w:color w:val="000000" w:themeColor="text1"/>
          <w:sz w:val="19"/>
          <w:szCs w:val="19"/>
        </w:rPr>
        <w:t xml:space="preserve"> podkladov. </w:t>
      </w:r>
    </w:p>
    <w:p w14:paraId="0AD7AA81" w14:textId="77777777" w:rsidR="000E4DB3" w:rsidRDefault="000E4DB3"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7553CC9" w14:textId="0B948E02" w:rsidR="00674F94" w:rsidRDefault="00674F94" w:rsidP="00485D5E">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sidR="004F2105">
        <w:rPr>
          <w:rFonts w:ascii="Arial" w:hAnsi="Arial" w:cs="Arial"/>
          <w:sz w:val="19"/>
          <w:szCs w:val="19"/>
        </w:rPr>
        <w:t xml:space="preserve"> </w:t>
      </w:r>
      <w:r w:rsidR="004F2105" w:rsidRPr="004F2105">
        <w:rPr>
          <w:rFonts w:ascii="Arial" w:hAnsi="Arial" w:cs="Arial"/>
          <w:sz w:val="19"/>
          <w:szCs w:val="19"/>
        </w:rPr>
        <w:t>preukázanými niektorým z vyššie uvedených spôsobov</w:t>
      </w:r>
      <w:r w:rsidR="004F2105">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D63D4">
        <w:rPr>
          <w:rFonts w:ascii="Arial" w:hAnsi="Arial" w:cs="Arial"/>
          <w:sz w:val="19"/>
          <w:szCs w:val="19"/>
        </w:rPr>
        <w:t>percentuálne/</w:t>
      </w:r>
      <w:r w:rsidRPr="00E33F54">
        <w:rPr>
          <w:rFonts w:ascii="Arial" w:hAnsi="Arial" w:cs="Arial"/>
          <w:sz w:val="19"/>
          <w:szCs w:val="19"/>
        </w:rPr>
        <w:t xml:space="preserve">finančné limity a /alebo </w:t>
      </w:r>
      <w:r w:rsidR="00317EC3">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sidR="00317EC3">
        <w:rPr>
          <w:rFonts w:ascii="Arial" w:hAnsi="Arial" w:cs="Arial"/>
          <w:sz w:val="19"/>
          <w:szCs w:val="19"/>
        </w:rPr>
        <w:t>obstarávania, prieskumu trhu  a</w:t>
      </w:r>
      <w:r w:rsidRPr="00E33F54">
        <w:rPr>
          <w:rFonts w:ascii="Arial" w:hAnsi="Arial" w:cs="Arial"/>
          <w:sz w:val="19"/>
          <w:szCs w:val="19"/>
        </w:rPr>
        <w:t>/alebo podľa expertízneho posúdenia (</w:t>
      </w:r>
      <w:r w:rsidR="005D63D4">
        <w:rPr>
          <w:rFonts w:ascii="Arial" w:hAnsi="Arial" w:cs="Arial"/>
          <w:sz w:val="19"/>
          <w:szCs w:val="19"/>
        </w:rPr>
        <w:t xml:space="preserve">napr. </w:t>
      </w:r>
      <w:r w:rsidRPr="00E33F54">
        <w:rPr>
          <w:rFonts w:ascii="Arial" w:hAnsi="Arial" w:cs="Arial"/>
          <w:sz w:val="19"/>
          <w:szCs w:val="19"/>
        </w:rPr>
        <w:t>znalecký posudok)</w:t>
      </w:r>
      <w:r w:rsidR="005D63D4">
        <w:rPr>
          <w:rFonts w:ascii="Arial" w:hAnsi="Arial" w:cs="Arial"/>
          <w:sz w:val="19"/>
          <w:szCs w:val="19"/>
        </w:rPr>
        <w:t>, alebo iným spôsobom uvedeným v Príručke pre žiadateľa</w:t>
      </w:r>
      <w:r w:rsidRPr="00E33F54">
        <w:rPr>
          <w:rFonts w:ascii="Arial" w:hAnsi="Arial" w:cs="Arial"/>
          <w:sz w:val="19"/>
          <w:szCs w:val="19"/>
        </w:rPr>
        <w:t>. </w:t>
      </w:r>
    </w:p>
    <w:p w14:paraId="2C09B38D" w14:textId="733D28E4" w:rsidR="00674F94" w:rsidRPr="00E33F54" w:rsidRDefault="004F2105"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lastRenderedPageBreak/>
        <w:t>L</w:t>
      </w:r>
      <w:r w:rsidR="00674F94" w:rsidRPr="00640338">
        <w:rPr>
          <w:rFonts w:ascii="Arial" w:hAnsi="Arial" w:cs="Arial"/>
          <w:b/>
          <w:sz w:val="19"/>
          <w:szCs w:val="19"/>
        </w:rPr>
        <w:t xml:space="preserve">imit </w:t>
      </w:r>
      <w:r w:rsidRPr="00640338">
        <w:rPr>
          <w:rFonts w:ascii="Arial" w:hAnsi="Arial" w:cs="Arial"/>
          <w:b/>
          <w:sz w:val="19"/>
          <w:szCs w:val="19"/>
        </w:rPr>
        <w:t>výdavkov</w:t>
      </w:r>
      <w:r>
        <w:rPr>
          <w:rFonts w:ascii="Arial" w:hAnsi="Arial" w:cs="Arial"/>
          <w:sz w:val="19"/>
          <w:szCs w:val="19"/>
        </w:rPr>
        <w:t xml:space="preserve"> </w:t>
      </w:r>
      <w:r w:rsidR="00674F94" w:rsidRPr="00E33F54">
        <w:rPr>
          <w:rFonts w:ascii="Arial" w:hAnsi="Arial" w:cs="Arial"/>
          <w:sz w:val="19"/>
          <w:szCs w:val="19"/>
        </w:rPr>
        <w:t>je definovaný ako maximálny limit  na úrovni:</w:t>
      </w:r>
    </w:p>
    <w:p w14:paraId="0B39FB79" w14:textId="2C6FBEF2" w:rsidR="00674F94" w:rsidRPr="00E33F5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4F2105">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sidR="00485D5E">
        <w:rPr>
          <w:rFonts w:ascii="Arial" w:hAnsi="Arial" w:cs="Arial"/>
          <w:sz w:val="19"/>
          <w:szCs w:val="19"/>
          <w:lang w:val="sk-SK"/>
        </w:rPr>
        <w:t>,</w:t>
      </w:r>
    </w:p>
    <w:p w14:paraId="4A70FCDD" w14:textId="0E47A001" w:rsidR="00674F9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485D5E">
        <w:rPr>
          <w:rFonts w:ascii="Arial" w:hAnsi="Arial" w:cs="Arial"/>
          <w:sz w:val="19"/>
          <w:szCs w:val="19"/>
          <w:lang w:val="sk-SK"/>
        </w:rPr>
        <w:t>.</w:t>
      </w:r>
    </w:p>
    <w:p w14:paraId="3784421D"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7734EB2B" w14:textId="5D189D05" w:rsidR="001C2559" w:rsidRDefault="001C2559" w:rsidP="004E7F22">
      <w:pPr>
        <w:widowControl w:val="0"/>
        <w:autoSpaceDE w:val="0"/>
        <w:autoSpaceDN w:val="0"/>
        <w:adjustRightInd w:val="0"/>
        <w:spacing w:after="60" w:line="288" w:lineRule="auto"/>
        <w:jc w:val="both"/>
        <w:rPr>
          <w:rFonts w:ascii="Arial" w:hAnsi="Arial" w:cs="Arial"/>
          <w:sz w:val="19"/>
          <w:szCs w:val="19"/>
        </w:rPr>
      </w:pPr>
      <w:r>
        <w:rPr>
          <w:rFonts w:ascii="Arial" w:hAnsi="Arial" w:cs="Arial"/>
          <w:sz w:val="19"/>
          <w:szCs w:val="19"/>
        </w:rPr>
        <w:t>Smerné finančné hodnoty (</w:t>
      </w:r>
      <w:r w:rsidRPr="00640338">
        <w:rPr>
          <w:rFonts w:ascii="Arial" w:hAnsi="Arial" w:cs="Arial"/>
          <w:b/>
          <w:sz w:val="19"/>
          <w:szCs w:val="19"/>
        </w:rPr>
        <w:t>benchmarky</w:t>
      </w:r>
      <w:r>
        <w:rPr>
          <w:rFonts w:ascii="Arial" w:hAnsi="Arial" w:cs="Arial"/>
          <w:sz w:val="19"/>
          <w:szCs w:val="19"/>
        </w:rPr>
        <w:t>) sú stanovené</w:t>
      </w:r>
      <w:r w:rsidR="009E25C0">
        <w:rPr>
          <w:rFonts w:ascii="Arial" w:hAnsi="Arial" w:cs="Arial"/>
          <w:sz w:val="19"/>
          <w:szCs w:val="19"/>
        </w:rPr>
        <w:t xml:space="preserve"> pre jednotlivé typy odborných učební pri uvažovanom počte 16 žiakov</w:t>
      </w:r>
      <w:r w:rsidR="005D63D4">
        <w:rPr>
          <w:rFonts w:ascii="Arial" w:hAnsi="Arial" w:cs="Arial"/>
          <w:sz w:val="19"/>
          <w:szCs w:val="19"/>
        </w:rPr>
        <w:t>vo výzve</w:t>
      </w:r>
      <w:r>
        <w:rPr>
          <w:rFonts w:ascii="Arial" w:hAnsi="Arial" w:cs="Arial"/>
          <w:sz w:val="19"/>
          <w:szCs w:val="19"/>
        </w:rPr>
        <w:t>:</w:t>
      </w:r>
    </w:p>
    <w:p w14:paraId="243A654A" w14:textId="22FCDDA3" w:rsidR="00674F94" w:rsidRDefault="00674F94"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w:t>
      </w:r>
      <w:r w:rsidR="004F2105" w:rsidRPr="00640338">
        <w:rPr>
          <w:rFonts w:ascii="Arial" w:hAnsi="Arial" w:cs="Arial"/>
          <w:b/>
          <w:sz w:val="19"/>
          <w:szCs w:val="19"/>
        </w:rPr>
        <w:t>/prieskum trhových cien</w:t>
      </w:r>
      <w:r w:rsidR="004F2105"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004F2105"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4F2105">
        <w:rPr>
          <w:rFonts w:ascii="Arial" w:hAnsi="Arial" w:cs="Arial"/>
          <w:sz w:val="19"/>
          <w:szCs w:val="19"/>
        </w:rPr>
        <w:t>.</w:t>
      </w:r>
    </w:p>
    <w:p w14:paraId="5A62BD4E"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7D6ABFC" w14:textId="77777777" w:rsidR="005924E6" w:rsidRDefault="005924E6" w:rsidP="005924E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76F1D78F" w14:textId="17D825B6" w:rsidR="00674F94" w:rsidRPr="00E33F54" w:rsidRDefault="00674F94" w:rsidP="004E7F22">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4F2105" w:rsidRPr="004F2105">
        <w:rPr>
          <w:rFonts w:ascii="Arial" w:hAnsi="Arial" w:cs="Arial"/>
          <w:sz w:val="19"/>
          <w:szCs w:val="19"/>
        </w:rPr>
        <w:t xml:space="preserve"> (v závislosti od typu výdavkov)</w:t>
      </w:r>
      <w:r w:rsidRPr="00E33F54">
        <w:rPr>
          <w:rFonts w:ascii="Arial" w:hAnsi="Arial" w:cs="Arial"/>
          <w:sz w:val="19"/>
          <w:szCs w:val="19"/>
        </w:rPr>
        <w:t>.</w:t>
      </w:r>
    </w:p>
    <w:p w14:paraId="367A331D" w14:textId="31AEA0E3" w:rsidR="00674F94" w:rsidRDefault="00674F94"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DF1468">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161CDDD" w14:textId="00BD9538" w:rsidR="005D63D4" w:rsidRDefault="000E4DB3" w:rsidP="004E7F22">
      <w:pPr>
        <w:pStyle w:val="Predvolen"/>
        <w:spacing w:after="60" w:line="288" w:lineRule="auto"/>
        <w:ind w:right="-2"/>
        <w:jc w:val="both"/>
        <w:rPr>
          <w:rFonts w:ascii="Arial" w:hAnsi="Arial" w:cs="Arial"/>
          <w:color w:val="000000" w:themeColor="text1"/>
          <w:sz w:val="19"/>
          <w:szCs w:val="19"/>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D63D4" w:rsidRPr="005D63D4">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4E3F7B">
        <w:rPr>
          <w:rFonts w:ascii="Arial" w:hAnsi="Arial" w:cs="Arial"/>
          <w:color w:val="000000" w:themeColor="text1"/>
          <w:sz w:val="19"/>
          <w:szCs w:val="19"/>
        </w:rPr>
        <w:t xml:space="preserve"> Ak identifikované </w:t>
      </w:r>
      <w:r w:rsidR="004E3F7B" w:rsidRPr="009629F0">
        <w:rPr>
          <w:rFonts w:ascii="Arial" w:hAnsi="Arial" w:cs="Arial"/>
          <w:color w:val="auto"/>
          <w:sz w:val="19"/>
          <w:szCs w:val="19"/>
        </w:rPr>
        <w:t xml:space="preserve">vecne neoprávnené výdavky tvoria viac ako 30% </w:t>
      </w:r>
      <w:r w:rsidR="004E3F7B">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71FD3B0"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6B08AD7C"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45E17DC" w14:textId="6F7E8BE5" w:rsidR="000E2D66" w:rsidRDefault="000E4DB3" w:rsidP="002967B6">
      <w:pPr>
        <w:widowControl w:val="0"/>
        <w:autoSpaceDE w:val="0"/>
        <w:autoSpaceDN w:val="0"/>
        <w:adjustRightInd w:val="0"/>
        <w:spacing w:after="120" w:line="288" w:lineRule="auto"/>
        <w:contextualSpacing/>
        <w:jc w:val="both"/>
        <w:rPr>
          <w:ins w:id="0" w:author="OM" w:date="2020-02-24T09:54:00Z"/>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2967B6" w:rsidRPr="009B070E">
        <w:rPr>
          <w:rFonts w:ascii="Arial" w:hAnsi="Arial" w:cs="Arial"/>
          <w:sz w:val="19"/>
          <w:szCs w:val="19"/>
        </w:rPr>
        <w:t xml:space="preserve">Hodnotiteľ je povinný popísať a uviesť v časti Komentár </w:t>
      </w:r>
      <w:r w:rsidR="002967B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2967B6"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CC0BE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D1F8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9357F5">
        <w:rPr>
          <w:rFonts w:ascii="Arial" w:hAnsi="Arial" w:cs="Arial"/>
          <w:color w:val="000000" w:themeColor="text1"/>
          <w:sz w:val="19"/>
          <w:szCs w:val="19"/>
        </w:rPr>
        <w:t xml:space="preserve">právne </w:t>
      </w:r>
      <w:r w:rsidR="00DD1F8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CC0BEC">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64C9BCC3" w14:textId="77777777" w:rsidR="00D565F3" w:rsidRDefault="00D565F3" w:rsidP="002967B6">
      <w:pPr>
        <w:widowControl w:val="0"/>
        <w:autoSpaceDE w:val="0"/>
        <w:autoSpaceDN w:val="0"/>
        <w:adjustRightInd w:val="0"/>
        <w:spacing w:after="120" w:line="288" w:lineRule="auto"/>
        <w:contextualSpacing/>
        <w:jc w:val="both"/>
        <w:rPr>
          <w:ins w:id="1" w:author="OM" w:date="2020-02-24T09:54:00Z"/>
          <w:rFonts w:ascii="Arial" w:hAnsi="Arial" w:cs="Arial"/>
          <w:color w:val="000000" w:themeColor="text1"/>
          <w:sz w:val="19"/>
          <w:szCs w:val="19"/>
        </w:rPr>
      </w:pPr>
    </w:p>
    <w:p w14:paraId="43E556DC" w14:textId="09564E4D" w:rsidR="00D565F3" w:rsidRDefault="00D565F3"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2" w:author="OM" w:date="2020-02-24T09:54: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bookmarkStart w:id="3" w:name="_GoBack"/>
      <w:bookmarkEnd w:id="3"/>
    </w:p>
    <w:p w14:paraId="4E615FC2" w14:textId="77777777" w:rsidR="00B23273" w:rsidRDefault="00B23273" w:rsidP="00214576">
      <w:pPr>
        <w:spacing w:before="120" w:after="120" w:line="288" w:lineRule="auto"/>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6BDF7BE3" w14:textId="77777777" w:rsidTr="00133B63">
        <w:trPr>
          <w:trHeight w:val="397"/>
        </w:trPr>
        <w:tc>
          <w:tcPr>
            <w:tcW w:w="606" w:type="dxa"/>
            <w:shd w:val="clear" w:color="auto" w:fill="DEEAF6" w:themeFill="accent1" w:themeFillTint="33"/>
            <w:vAlign w:val="center"/>
            <w:hideMark/>
          </w:tcPr>
          <w:p w14:paraId="7E3F66E1"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15AD35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46B0938"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94DAE4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44234989"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8C8D6A7"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815979" w14:textId="77777777" w:rsidTr="00133B63">
        <w:trPr>
          <w:trHeight w:val="2568"/>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0E4DB3" w:rsidRPr="00D96F1C" w:rsidRDefault="000E4DB3" w:rsidP="00B23273">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388ED28" w14:textId="433B4AE0"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25421A4D"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3F7B1EB"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0717C30" w:rsidR="000E4DB3" w:rsidRPr="00D96F1C" w:rsidRDefault="000E4DB3" w:rsidP="004E7F22">
            <w:pPr>
              <w:widowControl w:val="0"/>
              <w:spacing w:after="60"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638FD5" w14:textId="07B7B76A"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4919C6C" w14:textId="6BE002BB"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054" w:type="dxa"/>
            <w:tcBorders>
              <w:top w:val="single" w:sz="4" w:space="0" w:color="auto"/>
              <w:left w:val="single" w:sz="4" w:space="0" w:color="auto"/>
              <w:right w:val="single" w:sz="4" w:space="0" w:color="auto"/>
            </w:tcBorders>
            <w:vAlign w:val="center"/>
          </w:tcPr>
          <w:p w14:paraId="5AFC1368" w14:textId="0BD5B52A"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E4DB3" w:rsidRPr="00D96F1C" w14:paraId="19E30414" w14:textId="77777777" w:rsidTr="00133B63">
        <w:trPr>
          <w:trHeight w:val="2582"/>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D72E7B1"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6C2F704D" w14:textId="77777777" w:rsidR="000E4DB3" w:rsidRPr="00D96F1C" w:rsidRDefault="000E4DB3" w:rsidP="00B23273">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2F435AD"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1DBC29DB" w14:textId="5D57F62D"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054" w:type="dxa"/>
            <w:tcBorders>
              <w:top w:val="single" w:sz="4" w:space="0" w:color="auto"/>
              <w:left w:val="single" w:sz="4" w:space="0" w:color="auto"/>
              <w:bottom w:val="single" w:sz="4" w:space="0" w:color="auto"/>
              <w:right w:val="single" w:sz="4" w:space="0" w:color="auto"/>
            </w:tcBorders>
            <w:vAlign w:val="center"/>
          </w:tcPr>
          <w:p w14:paraId="569E81B6" w14:textId="21EB7905"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5877E46D" w14:textId="77777777" w:rsidR="00DD4A04" w:rsidRDefault="00DD4A04" w:rsidP="004E7F22">
      <w:pPr>
        <w:spacing w:after="120" w:line="288" w:lineRule="auto"/>
        <w:rPr>
          <w:rFonts w:ascii="Arial" w:hAnsi="Arial" w:cs="Arial"/>
          <w:color w:val="000000" w:themeColor="text1"/>
          <w:sz w:val="19"/>
          <w:szCs w:val="19"/>
        </w:rPr>
      </w:pPr>
    </w:p>
    <w:p w14:paraId="66C2830B" w14:textId="77777777" w:rsidR="004E7F22" w:rsidRPr="004E7F22" w:rsidRDefault="004E7F22" w:rsidP="004E7F22">
      <w:pPr>
        <w:spacing w:after="120" w:line="288" w:lineRule="auto"/>
        <w:rPr>
          <w:rFonts w:ascii="Arial" w:hAnsi="Arial" w:cs="Arial"/>
          <w:color w:val="000000" w:themeColor="text1"/>
          <w:sz w:val="19"/>
          <w:szCs w:val="19"/>
        </w:rPr>
      </w:pPr>
      <w:r w:rsidRPr="004E7F22">
        <w:rPr>
          <w:rFonts w:ascii="Arial" w:hAnsi="Arial" w:cs="Arial"/>
          <w:color w:val="000000" w:themeColor="text1"/>
          <w:sz w:val="19"/>
          <w:szCs w:val="19"/>
        </w:rPr>
        <w:t xml:space="preserve">Hodnotiteľ posudzuje najmä informácie uvedené v častiach ŽoNFP: príloha Opis projektu, príloha Index finančnej situácie žiadateľa. </w:t>
      </w:r>
      <w:r w:rsidRPr="004E7F22">
        <w:rPr>
          <w:rFonts w:ascii="Arial" w:hAnsi="Arial" w:cs="Arial"/>
          <w:b/>
          <w:color w:val="000000" w:themeColor="text1"/>
          <w:sz w:val="19"/>
          <w:szCs w:val="19"/>
        </w:rPr>
        <w:t>Hodnotiteľ posudzuje údaje za rok n.</w:t>
      </w:r>
      <w:r w:rsidRPr="004E7F22">
        <w:rPr>
          <w:rFonts w:ascii="Arial" w:hAnsi="Arial" w:cs="Arial"/>
          <w:color w:val="000000" w:themeColor="text1"/>
          <w:sz w:val="19"/>
          <w:szCs w:val="19"/>
        </w:rPr>
        <w:t xml:space="preserve"> </w:t>
      </w:r>
    </w:p>
    <w:p w14:paraId="1F7841DC"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CCA1BA6" w14:textId="77777777" w:rsidR="002967B6" w:rsidRDefault="002967B6" w:rsidP="004E7F22">
      <w:pPr>
        <w:spacing w:after="120" w:line="288" w:lineRule="auto"/>
        <w:rPr>
          <w:rFonts w:ascii="Arial" w:hAnsi="Arial" w:cs="Arial"/>
          <w:b/>
          <w:color w:val="000000" w:themeColor="text1"/>
          <w:sz w:val="19"/>
          <w:szCs w:val="19"/>
        </w:rPr>
      </w:pPr>
    </w:p>
    <w:p w14:paraId="109363FC" w14:textId="77777777" w:rsidR="002967B6" w:rsidRDefault="002967B6" w:rsidP="004E7F22">
      <w:pPr>
        <w:spacing w:after="120" w:line="288" w:lineRule="auto"/>
        <w:rPr>
          <w:rFonts w:ascii="Arial" w:hAnsi="Arial" w:cs="Arial"/>
          <w:b/>
          <w:color w:val="000000" w:themeColor="text1"/>
          <w:sz w:val="19"/>
          <w:szCs w:val="19"/>
        </w:rPr>
      </w:pPr>
    </w:p>
    <w:p w14:paraId="42F54F41" w14:textId="77777777" w:rsidR="004E7F22" w:rsidRPr="004E7F22" w:rsidRDefault="004E7F22" w:rsidP="004E7F22">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6D04064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1160E847"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4DBB978D"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30B1D90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1D6FFB1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6BFF720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41C6288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1CAED5DC"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47E01C9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5B1728E"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9AFE24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136BEA6"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7C3CA27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3D31D054"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3B11EE5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A1BBD9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2414D6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3E4463B5" w14:textId="77777777" w:rsidR="004E7F22" w:rsidRDefault="004E7F22" w:rsidP="004E7F22">
      <w:pPr>
        <w:spacing w:after="120" w:line="288" w:lineRule="auto"/>
        <w:rPr>
          <w:rFonts w:ascii="Arial" w:hAnsi="Arial" w:cs="Arial"/>
          <w:color w:val="000000" w:themeColor="text1"/>
          <w:sz w:val="19"/>
          <w:szCs w:val="19"/>
          <w:u w:val="single"/>
        </w:rPr>
      </w:pPr>
    </w:p>
    <w:p w14:paraId="60B1DC1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22542C54"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235562E"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37D703"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0405FB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13715CC5"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5A5D5F6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7A4CDD5D"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1D54247"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1D5C839F" w14:textId="77777777" w:rsidR="004E7F22" w:rsidRPr="004E7F22" w:rsidRDefault="004E7F22" w:rsidP="004E7F22">
      <w:pPr>
        <w:spacing w:after="120" w:line="288" w:lineRule="auto"/>
        <w:jc w:val="both"/>
        <w:rPr>
          <w:rFonts w:ascii="Arial" w:hAnsi="Arial" w:cs="Arial"/>
          <w:color w:val="000000" w:themeColor="text1"/>
          <w:sz w:val="19"/>
          <w:szCs w:val="19"/>
        </w:rPr>
      </w:pPr>
    </w:p>
    <w:p w14:paraId="01323EE9" w14:textId="77777777" w:rsidR="004E7F22" w:rsidRPr="004E7F22" w:rsidRDefault="004E7F22" w:rsidP="004E7F22">
      <w:pPr>
        <w:spacing w:after="12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Záver hodnotenia</w:t>
      </w:r>
    </w:p>
    <w:p w14:paraId="56F0AC1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6A071EC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6438CFBD"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A66B1CB" w14:textId="3A16887C" w:rsidR="004E7F22" w:rsidRDefault="004E7F22" w:rsidP="000E2D66">
      <w:pPr>
        <w:spacing w:before="120" w:after="120" w:line="288" w:lineRule="auto"/>
        <w:jc w:val="both"/>
        <w:rPr>
          <w:rFonts w:ascii="Arial" w:hAnsi="Arial" w:cs="Arial"/>
          <w:color w:val="000000" w:themeColor="text1"/>
          <w:sz w:val="19"/>
          <w:szCs w:val="19"/>
        </w:rPr>
      </w:pPr>
    </w:p>
    <w:p w14:paraId="20BF72D1" w14:textId="77777777" w:rsidR="004E7F22" w:rsidRDefault="004E7F22" w:rsidP="000E2D66">
      <w:pPr>
        <w:spacing w:before="120" w:after="120" w:line="288" w:lineRule="auto"/>
        <w:jc w:val="both"/>
        <w:rPr>
          <w:rFonts w:ascii="Arial" w:hAnsi="Arial" w:cs="Arial"/>
          <w:color w:val="000000" w:themeColor="text1"/>
          <w:sz w:val="19"/>
          <w:szCs w:val="19"/>
        </w:rPr>
      </w:pPr>
    </w:p>
    <w:p w14:paraId="44191EF0" w14:textId="77777777" w:rsidR="004E7F22" w:rsidRDefault="004E7F22" w:rsidP="000E2D66">
      <w:pPr>
        <w:spacing w:before="120" w:after="120" w:line="288" w:lineRule="auto"/>
        <w:jc w:val="both"/>
        <w:rPr>
          <w:rFonts w:ascii="Arial" w:hAnsi="Arial" w:cs="Arial"/>
          <w:color w:val="000000" w:themeColor="text1"/>
          <w:sz w:val="19"/>
          <w:szCs w:val="19"/>
        </w:rPr>
      </w:pPr>
    </w:p>
    <w:p w14:paraId="29F25795" w14:textId="77777777" w:rsidR="004E7F22" w:rsidRDefault="004E7F22" w:rsidP="000E2D66">
      <w:pPr>
        <w:spacing w:before="120" w:after="120" w:line="288" w:lineRule="auto"/>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06C00F81" w14:textId="77777777" w:rsidTr="00133B63">
        <w:trPr>
          <w:trHeight w:val="397"/>
        </w:trPr>
        <w:tc>
          <w:tcPr>
            <w:tcW w:w="606" w:type="dxa"/>
            <w:shd w:val="clear" w:color="auto" w:fill="DEEAF6" w:themeFill="accent1" w:themeFillTint="33"/>
            <w:vAlign w:val="center"/>
            <w:hideMark/>
          </w:tcPr>
          <w:p w14:paraId="6ECE2689" w14:textId="4CB20E70"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A9383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7DED69E"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ADC6B9A"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518C4B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23E9AA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7A628A" w:rsidRPr="00D96F1C" w14:paraId="0A001158" w14:textId="77777777" w:rsidTr="00B23273">
        <w:trPr>
          <w:trHeight w:val="802"/>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7A628A" w:rsidRPr="00D96F1C" w:rsidRDefault="007A628A"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DBA55DA" w14:textId="15EA6B4D" w:rsidR="007A628A" w:rsidRPr="00D96F1C" w:rsidRDefault="007A628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07BCE3F0" w14:textId="26E4BB01" w:rsidR="007A628A" w:rsidRPr="00D96F1C" w:rsidRDefault="007A628A" w:rsidP="00B23273">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454BDF6A"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04209C99"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vAlign w:val="center"/>
          </w:tcPr>
          <w:p w14:paraId="61E0D960" w14:textId="735CE4C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7A628A" w:rsidRPr="00D96F1C" w14:paraId="649AB9CD" w14:textId="77777777" w:rsidTr="00133B63">
        <w:trPr>
          <w:trHeight w:val="807"/>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01F7F1A"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335BFB29"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7D0AEB32"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4E4B258" w14:textId="0CBCE335"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7A628A" w:rsidRPr="00D96F1C" w14:paraId="0F2343FB" w14:textId="77777777" w:rsidTr="00133B63">
        <w:trPr>
          <w:trHeight w:val="82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C62D93B"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27348E5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55C2A5A0"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6944CAC1" w14:textId="16F5C1F6"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7A628A" w:rsidRPr="00D96F1C" w14:paraId="5B83D83C" w14:textId="77777777" w:rsidTr="00697158">
        <w:trPr>
          <w:trHeight w:val="868"/>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327DA4A8"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192286D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4E4A9A44"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tcPr>
          <w:p w14:paraId="060DD3D2" w14:textId="53EA480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918D99B" w14:textId="4E7FE03E"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11. Rozpočet projektu, príloha Opis projektu, príloha </w:t>
      </w:r>
      <w:r w:rsidR="00AC03BB">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5960DE5B"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3F3B19"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234A6CA" w14:textId="14372226" w:rsidR="007C13C3" w:rsidRDefault="0007012A" w:rsidP="0021457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D301A45" w14:textId="77777777" w:rsidR="00B23273" w:rsidRDefault="00B23273" w:rsidP="00214576">
      <w:pPr>
        <w:spacing w:before="120" w:after="120" w:line="288" w:lineRule="auto"/>
        <w:jc w:val="both"/>
        <w:rPr>
          <w:rFonts w:ascii="Arial" w:hAnsi="Arial" w:cs="Arial"/>
          <w:color w:val="000000" w:themeColor="text1"/>
          <w:sz w:val="19"/>
          <w:szCs w:val="19"/>
        </w:rPr>
      </w:pPr>
    </w:p>
    <w:p w14:paraId="696300CC" w14:textId="77777777" w:rsidR="004E7F22" w:rsidRDefault="004E7F22" w:rsidP="00214576">
      <w:pPr>
        <w:spacing w:before="120" w:after="120" w:line="288" w:lineRule="auto"/>
        <w:jc w:val="both"/>
        <w:rPr>
          <w:rFonts w:ascii="Arial" w:hAnsi="Arial" w:cs="Arial"/>
          <w:color w:val="000000" w:themeColor="text1"/>
          <w:sz w:val="19"/>
          <w:szCs w:val="19"/>
        </w:rPr>
      </w:pPr>
    </w:p>
    <w:p w14:paraId="6666B2D9" w14:textId="77777777" w:rsidR="002967B6" w:rsidRDefault="002967B6" w:rsidP="00214576">
      <w:pPr>
        <w:spacing w:before="120" w:after="120" w:line="288" w:lineRule="auto"/>
        <w:jc w:val="both"/>
        <w:rPr>
          <w:rFonts w:ascii="Arial" w:hAnsi="Arial" w:cs="Arial"/>
          <w:color w:val="000000" w:themeColor="text1"/>
          <w:sz w:val="19"/>
          <w:szCs w:val="19"/>
        </w:rPr>
      </w:pPr>
    </w:p>
    <w:p w14:paraId="0CE81E67" w14:textId="77777777" w:rsidR="002967B6" w:rsidRDefault="002967B6" w:rsidP="00214576">
      <w:pPr>
        <w:spacing w:before="120" w:after="120" w:line="288" w:lineRule="auto"/>
        <w:jc w:val="both"/>
        <w:rPr>
          <w:rFonts w:ascii="Arial" w:hAnsi="Arial" w:cs="Arial"/>
          <w:color w:val="000000" w:themeColor="text1"/>
          <w:sz w:val="19"/>
          <w:szCs w:val="19"/>
        </w:rPr>
      </w:pPr>
    </w:p>
    <w:p w14:paraId="16228234" w14:textId="34D6BE9E" w:rsidR="004E7F22" w:rsidRDefault="004E7F22" w:rsidP="00214576">
      <w:pPr>
        <w:spacing w:before="120" w:after="120" w:line="288" w:lineRule="auto"/>
        <w:jc w:val="both"/>
        <w:rPr>
          <w:rFonts w:ascii="Arial" w:hAnsi="Arial" w:cs="Arial"/>
          <w:color w:val="000000" w:themeColor="text1"/>
          <w:sz w:val="19"/>
          <w:szCs w:val="19"/>
        </w:rPr>
      </w:pPr>
    </w:p>
    <w:p w14:paraId="2D5B7CFB" w14:textId="77777777" w:rsidR="00DA0ADA" w:rsidRDefault="00DA0ADA" w:rsidP="00214576">
      <w:pPr>
        <w:spacing w:before="120" w:after="120" w:line="288" w:lineRule="auto"/>
        <w:jc w:val="both"/>
        <w:rPr>
          <w:rFonts w:ascii="Arial" w:hAnsi="Arial" w:cs="Arial"/>
          <w:color w:val="000000" w:themeColor="text1"/>
          <w:sz w:val="19"/>
          <w:szCs w:val="19"/>
        </w:rPr>
      </w:pPr>
    </w:p>
    <w:p w14:paraId="44E9D48A" w14:textId="77777777" w:rsidR="004E7F22" w:rsidRDefault="004E7F22" w:rsidP="00214576">
      <w:pPr>
        <w:spacing w:before="120" w:after="120" w:line="288" w:lineRule="auto"/>
        <w:jc w:val="both"/>
        <w:rPr>
          <w:rFonts w:ascii="Arial" w:hAnsi="Arial" w:cs="Arial"/>
          <w:color w:val="000000" w:themeColor="text1"/>
          <w:sz w:val="19"/>
          <w:szCs w:val="19"/>
        </w:rPr>
      </w:pPr>
    </w:p>
    <w:p w14:paraId="696CB603" w14:textId="77777777" w:rsidR="00B23273" w:rsidRPr="00D96F1C" w:rsidRDefault="00B23273" w:rsidP="00214576">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244"/>
        <w:gridCol w:w="1418"/>
        <w:gridCol w:w="1474"/>
        <w:gridCol w:w="5755"/>
      </w:tblGrid>
      <w:tr w:rsidR="008A0B3C" w:rsidRPr="00D96F1C" w14:paraId="538BFEF3" w14:textId="77777777" w:rsidTr="00B23273">
        <w:trPr>
          <w:trHeight w:val="397"/>
        </w:trPr>
        <w:tc>
          <w:tcPr>
            <w:tcW w:w="606" w:type="dxa"/>
            <w:shd w:val="clear" w:color="auto" w:fill="DEEAF6" w:themeFill="accent1" w:themeFillTint="33"/>
            <w:vAlign w:val="center"/>
            <w:hideMark/>
          </w:tcPr>
          <w:p w14:paraId="6A2EED30"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254E4758"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44" w:type="dxa"/>
            <w:shd w:val="clear" w:color="auto" w:fill="DEEAF6" w:themeFill="accent1" w:themeFillTint="33"/>
            <w:vAlign w:val="center"/>
            <w:hideMark/>
          </w:tcPr>
          <w:p w14:paraId="4713CCF1"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8" w:type="dxa"/>
            <w:shd w:val="clear" w:color="auto" w:fill="DEEAF6" w:themeFill="accent1" w:themeFillTint="33"/>
            <w:vAlign w:val="center"/>
            <w:hideMark/>
          </w:tcPr>
          <w:p w14:paraId="5DAA0873"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5F1307E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755" w:type="dxa"/>
            <w:shd w:val="clear" w:color="auto" w:fill="DEEAF6" w:themeFill="accent1" w:themeFillTint="33"/>
            <w:vAlign w:val="center"/>
            <w:hideMark/>
          </w:tcPr>
          <w:p w14:paraId="7822365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4B7C7A" w:rsidRPr="00D96F1C" w14:paraId="0B439CB0" w14:textId="77777777" w:rsidTr="00B23273">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4B7C7A" w:rsidRPr="00D96F1C" w:rsidRDefault="004B7C7A" w:rsidP="008836B7">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3E6C831A" w14:textId="16084BC7" w:rsidR="004B7C7A" w:rsidRPr="00D96F1C" w:rsidRDefault="004B7C7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244" w:type="dxa"/>
            <w:vMerge w:val="restart"/>
            <w:tcBorders>
              <w:top w:val="single" w:sz="4" w:space="0" w:color="auto"/>
              <w:left w:val="single" w:sz="4" w:space="0" w:color="auto"/>
              <w:right w:val="single" w:sz="4" w:space="0" w:color="auto"/>
            </w:tcBorders>
            <w:vAlign w:val="center"/>
          </w:tcPr>
          <w:p w14:paraId="63EE4B31" w14:textId="29E92EFE" w:rsidR="004B7C7A" w:rsidRPr="00D96F1C" w:rsidRDefault="004B7C7A" w:rsidP="00B23273">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71BC7DB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E6BF95F" w14:textId="3386D0E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755" w:type="dxa"/>
            <w:tcBorders>
              <w:top w:val="single" w:sz="4" w:space="0" w:color="auto"/>
              <w:left w:val="single" w:sz="4" w:space="0" w:color="auto"/>
              <w:bottom w:val="single" w:sz="4" w:space="0" w:color="auto"/>
              <w:right w:val="single" w:sz="4" w:space="0" w:color="auto"/>
            </w:tcBorders>
            <w:vAlign w:val="center"/>
          </w:tcPr>
          <w:p w14:paraId="1F4A9505" w14:textId="35C2F4E5"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4B7C7A" w:rsidRPr="00D96F1C" w14:paraId="0648C0CB" w14:textId="77777777" w:rsidTr="00B23273">
        <w:trPr>
          <w:trHeight w:val="452"/>
        </w:trPr>
        <w:tc>
          <w:tcPr>
            <w:tcW w:w="606" w:type="dxa"/>
            <w:vMerge/>
            <w:tcBorders>
              <w:left w:val="single" w:sz="4" w:space="0" w:color="auto"/>
              <w:right w:val="single" w:sz="4" w:space="0" w:color="auto"/>
            </w:tcBorders>
            <w:vAlign w:val="center"/>
          </w:tcPr>
          <w:p w14:paraId="280D61AA"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24687D4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right w:val="single" w:sz="4" w:space="0" w:color="auto"/>
            </w:tcBorders>
            <w:vAlign w:val="center"/>
          </w:tcPr>
          <w:p w14:paraId="579A709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5ADF5236"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461C246" w14:textId="2CD38B8D"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755" w:type="dxa"/>
            <w:tcBorders>
              <w:top w:val="single" w:sz="4" w:space="0" w:color="auto"/>
              <w:left w:val="single" w:sz="4" w:space="0" w:color="auto"/>
              <w:bottom w:val="single" w:sz="4" w:space="0" w:color="auto"/>
              <w:right w:val="single" w:sz="4" w:space="0" w:color="auto"/>
            </w:tcBorders>
            <w:vAlign w:val="center"/>
          </w:tcPr>
          <w:p w14:paraId="7566DD67" w14:textId="165DA99E"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4B7C7A" w:rsidRPr="00D96F1C" w14:paraId="7D297BF8" w14:textId="77777777" w:rsidTr="00697158">
        <w:trPr>
          <w:trHeight w:val="1954"/>
        </w:trPr>
        <w:tc>
          <w:tcPr>
            <w:tcW w:w="606" w:type="dxa"/>
            <w:vMerge/>
            <w:tcBorders>
              <w:left w:val="single" w:sz="4" w:space="0" w:color="auto"/>
              <w:bottom w:val="single" w:sz="4" w:space="0" w:color="auto"/>
              <w:right w:val="single" w:sz="4" w:space="0" w:color="auto"/>
            </w:tcBorders>
            <w:vAlign w:val="center"/>
          </w:tcPr>
          <w:p w14:paraId="015E8E38"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2382A7D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bottom w:val="single" w:sz="4" w:space="0" w:color="auto"/>
              <w:right w:val="single" w:sz="4" w:space="0" w:color="auto"/>
            </w:tcBorders>
            <w:vAlign w:val="center"/>
          </w:tcPr>
          <w:p w14:paraId="666D2D4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05700502"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57CDCAB" w14:textId="2A80CDB6"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755" w:type="dxa"/>
            <w:tcBorders>
              <w:top w:val="single" w:sz="4" w:space="0" w:color="auto"/>
              <w:left w:val="single" w:sz="4" w:space="0" w:color="auto"/>
              <w:bottom w:val="single" w:sz="4" w:space="0" w:color="auto"/>
              <w:right w:val="single" w:sz="4" w:space="0" w:color="auto"/>
            </w:tcBorders>
            <w:vAlign w:val="center"/>
          </w:tcPr>
          <w:p w14:paraId="122A55C7" w14:textId="554372E9"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5EF340B" w14:textId="08929D12"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AC03BB">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74AC7FA1" w14:textId="55093B8A" w:rsidR="007A628A" w:rsidRPr="003C6DE1" w:rsidRDefault="007A628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r w:rsidR="00AC03BB" w:rsidRPr="00613DDB">
        <w:rPr>
          <w:rFonts w:ascii="Arial" w:eastAsiaTheme="minorHAnsi" w:hAnsi="Arial" w:cs="Arial"/>
          <w:color w:val="000000" w:themeColor="text1"/>
          <w:sz w:val="19"/>
          <w:szCs w:val="19"/>
          <w:bdr w:val="none" w:sz="0" w:space="0" w:color="auto"/>
          <w:lang w:val="sk-SK"/>
        </w:rPr>
        <w:t xml:space="preserve">položkového </w:t>
      </w:r>
      <w:r w:rsidRPr="00613DDB">
        <w:rPr>
          <w:rFonts w:ascii="Arial" w:eastAsiaTheme="minorHAnsi" w:hAnsi="Arial" w:cs="Arial"/>
          <w:color w:val="000000" w:themeColor="text1"/>
          <w:sz w:val="19"/>
          <w:szCs w:val="19"/>
          <w:bdr w:val="none" w:sz="0" w:space="0" w:color="auto"/>
          <w:lang w:val="sk-SK"/>
        </w:rPr>
        <w:t>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8A94A96" w14:textId="77777777"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7A628A" w:rsidRPr="003C6DE1" w:rsidSect="00F503A1">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12DC" w14:textId="77777777" w:rsidR="009F22F3" w:rsidRDefault="009F22F3" w:rsidP="006447D5">
      <w:pPr>
        <w:spacing w:after="0" w:line="240" w:lineRule="auto"/>
      </w:pPr>
      <w:r>
        <w:separator/>
      </w:r>
    </w:p>
  </w:endnote>
  <w:endnote w:type="continuationSeparator" w:id="0">
    <w:p w14:paraId="43F03FD9" w14:textId="77777777" w:rsidR="009F22F3" w:rsidRDefault="009F22F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6179"/>
      <w:docPartObj>
        <w:docPartGallery w:val="Page Numbers (Bottom of Page)"/>
        <w:docPartUnique/>
      </w:docPartObj>
    </w:sdtPr>
    <w:sdtEndPr>
      <w:rPr>
        <w:noProof/>
      </w:rPr>
    </w:sdtEndPr>
    <w:sdtContent>
      <w:p w14:paraId="25FAFD45" w14:textId="6D36BD8D" w:rsidR="009F22F3" w:rsidRDefault="009F22F3" w:rsidP="000E34AD">
        <w:pPr>
          <w:pStyle w:val="Pta"/>
        </w:pPr>
        <w:r>
          <w:rPr>
            <w:rFonts w:ascii="Arial" w:hAnsi="Arial" w:cs="Arial"/>
            <w:sz w:val="16"/>
            <w:szCs w:val="16"/>
          </w:rPr>
          <w:t xml:space="preserve">Príručka pre odborných hodnotiteľov IROP, verzia </w:t>
        </w:r>
        <w:r w:rsidR="004E3F7B">
          <w:rPr>
            <w:rFonts w:ascii="Arial" w:hAnsi="Arial" w:cs="Arial"/>
            <w:sz w:val="16"/>
            <w:szCs w:val="16"/>
          </w:rPr>
          <w:t>10</w:t>
        </w:r>
        <w:ins w:id="4" w:author="OM" w:date="2020-02-24T09:54:00Z">
          <w:r w:rsidR="00D565F3">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D565F3">
          <w:rPr>
            <w:noProof/>
          </w:rPr>
          <w:t>17</w:t>
        </w:r>
        <w:r>
          <w:rPr>
            <w:noProof/>
          </w:rPr>
          <w:fldChar w:fldCharType="end"/>
        </w:r>
      </w:p>
    </w:sdtContent>
  </w:sdt>
  <w:p w14:paraId="5EA23281" w14:textId="77777777" w:rsidR="009F22F3" w:rsidRDefault="009F22F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B01" w14:textId="3ACD6066" w:rsidR="009F22F3" w:rsidRDefault="009F22F3">
    <w:pPr>
      <w:pStyle w:val="Pta"/>
    </w:pPr>
    <w:r>
      <w:rPr>
        <w:rFonts w:ascii="Arial" w:hAnsi="Arial" w:cs="Arial"/>
        <w:sz w:val="16"/>
        <w:szCs w:val="16"/>
      </w:rPr>
      <w:t xml:space="preserve">Príručka pre odborných hodnotiteľov IROP, verzia </w:t>
    </w:r>
    <w:r w:rsidR="004E3F7B">
      <w:rPr>
        <w:rFonts w:ascii="Arial" w:hAnsi="Arial" w:cs="Arial"/>
        <w:sz w:val="16"/>
        <w:szCs w:val="16"/>
      </w:rPr>
      <w:t>10</w:t>
    </w:r>
    <w:ins w:id="5" w:author="OM" w:date="2020-02-24T09:54:00Z">
      <w:r w:rsidR="00D565F3">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42C6" w14:textId="77777777" w:rsidR="009F22F3" w:rsidRDefault="009F22F3" w:rsidP="006447D5">
      <w:pPr>
        <w:spacing w:after="0" w:line="240" w:lineRule="auto"/>
      </w:pPr>
      <w:r>
        <w:separator/>
      </w:r>
    </w:p>
  </w:footnote>
  <w:footnote w:type="continuationSeparator" w:id="0">
    <w:p w14:paraId="70E35532" w14:textId="77777777" w:rsidR="009F22F3" w:rsidRDefault="009F22F3" w:rsidP="006447D5">
      <w:pPr>
        <w:spacing w:after="0" w:line="240" w:lineRule="auto"/>
      </w:pPr>
      <w:r>
        <w:continuationSeparator/>
      </w:r>
    </w:p>
  </w:footnote>
  <w:footnote w:id="1">
    <w:p w14:paraId="1937B492" w14:textId="77777777" w:rsidR="00D04EBB" w:rsidRPr="00825CEF" w:rsidRDefault="00D04EBB" w:rsidP="00D04EBB">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v roku 2018 a do 30.6.2019</w:t>
      </w:r>
      <w:r w:rsidRPr="00C67A7A">
        <w:rPr>
          <w:rFonts w:ascii="Arial" w:hAnsi="Arial" w:cs="Arial"/>
          <w:sz w:val="16"/>
          <w:szCs w:val="16"/>
        </w:rPr>
        <w:t>.</w:t>
      </w:r>
    </w:p>
  </w:footnote>
  <w:footnote w:id="2">
    <w:p w14:paraId="034DB265" w14:textId="77777777" w:rsidR="008B2BB0" w:rsidRDefault="008B2BB0" w:rsidP="008B2BB0">
      <w:pPr>
        <w:pStyle w:val="Textpoznmkypodiarou"/>
      </w:pPr>
      <w:r>
        <w:rPr>
          <w:rStyle w:val="Odkaznapoznmkupodiarou"/>
        </w:rPr>
        <w:footnoteRef/>
      </w:r>
      <w:r>
        <w:t xml:space="preserve"> P</w:t>
      </w:r>
      <w:r w:rsidRPr="00702439">
        <w:t xml:space="preserve">latí v prípade, </w:t>
      </w:r>
      <w:r>
        <w:t>ak</w:t>
      </w:r>
      <w:r w:rsidRPr="00702439">
        <w:t xml:space="preserve"> v rámci výzvy na predkladanie projektových zámerov boli stanovené limity pre vytvorené kapacity/podporené služby</w:t>
      </w:r>
    </w:p>
  </w:footnote>
  <w:footnote w:id="3">
    <w:p w14:paraId="2F46FC8D" w14:textId="77777777" w:rsidR="008B2BB0" w:rsidRDefault="008B2BB0" w:rsidP="008B2BB0">
      <w:pPr>
        <w:pStyle w:val="Textpoznmkypodiarou"/>
      </w:pPr>
      <w:r>
        <w:rPr>
          <w:rStyle w:val="Odkaznapoznmkupodiarou"/>
        </w:rPr>
        <w:footnoteRef/>
      </w:r>
      <w:r>
        <w:t xml:space="preserve"> P</w:t>
      </w:r>
      <w:r w:rsidRPr="00702439">
        <w:t xml:space="preserve">latí v prípade, </w:t>
      </w:r>
      <w:r>
        <w:t>ak</w:t>
      </w:r>
      <w:r w:rsidRPr="00702439">
        <w:t xml:space="preserve"> v rámci výzvy na predkladanie projektových zámerov boli stanovené limity pre vytvorené kapacity/podporené služby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2AA40" w14:textId="4D986FF5" w:rsidR="009F22F3" w:rsidRDefault="009F22F3" w:rsidP="000440CE">
    <w:pPr>
      <w:pStyle w:val="Hlavika"/>
      <w:tabs>
        <w:tab w:val="left" w:pos="1977"/>
        <w:tab w:val="left" w:pos="2775"/>
      </w:tabs>
      <w:ind w:firstLine="1977"/>
    </w:pPr>
    <w:r>
      <w:rPr>
        <w:noProof/>
        <w:lang w:eastAsia="sk-SK"/>
      </w:rPr>
      <w:drawing>
        <wp:anchor distT="0" distB="0" distL="114300" distR="114300" simplePos="0" relativeHeight="251654656" behindDoc="1" locked="0" layoutInCell="1" allowOverlap="1" wp14:anchorId="4F41652C" wp14:editId="741A5FE2">
          <wp:simplePos x="0" y="0"/>
          <wp:positionH relativeFrom="column">
            <wp:posOffset>10795</wp:posOffset>
          </wp:positionH>
          <wp:positionV relativeFrom="paragraph">
            <wp:posOffset>-122555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2" name="Obrázok 1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244F">
      <w:rPr>
        <w:rFonts w:ascii="MetaNormal-Roman" w:hAnsi="MetaNormal-Roman"/>
        <w:noProof/>
        <w:lang w:eastAsia="sk-SK"/>
      </w:rPr>
      <w:drawing>
        <wp:anchor distT="0" distB="0" distL="114300" distR="114300" simplePos="0" relativeHeight="251660800" behindDoc="0" locked="0" layoutInCell="1" allowOverlap="1" wp14:anchorId="59D08DC9" wp14:editId="520A28D0">
          <wp:simplePos x="0" y="0"/>
          <wp:positionH relativeFrom="column">
            <wp:posOffset>4119245</wp:posOffset>
          </wp:positionH>
          <wp:positionV relativeFrom="paragraph">
            <wp:posOffset>-238760</wp:posOffset>
          </wp:positionV>
          <wp:extent cx="1226820" cy="755015"/>
          <wp:effectExtent l="0" t="0" r="0" b="6985"/>
          <wp:wrapNone/>
          <wp:docPr id="10"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57728" behindDoc="1" locked="0" layoutInCell="1" allowOverlap="1" wp14:anchorId="0E00CD9A" wp14:editId="17AC2760">
          <wp:simplePos x="0" y="0"/>
          <wp:positionH relativeFrom="column">
            <wp:posOffset>7830820</wp:posOffset>
          </wp:positionH>
          <wp:positionV relativeFrom="paragraph">
            <wp:posOffset>-88265</wp:posOffset>
          </wp:positionV>
          <wp:extent cx="1638935" cy="459740"/>
          <wp:effectExtent l="0" t="0" r="0" b="0"/>
          <wp:wrapTight wrapText="bothSides">
            <wp:wrapPolygon edited="0">
              <wp:start x="0" y="0"/>
              <wp:lineTo x="0" y="20586"/>
              <wp:lineTo x="21341" y="20586"/>
              <wp:lineTo x="21341" y="0"/>
              <wp:lineTo x="0" y="0"/>
            </wp:wrapPolygon>
          </wp:wrapTight>
          <wp:docPr id="11" name="Obrázok 11"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p>
  <w:p w14:paraId="04FBC30B" w14:textId="723F5924" w:rsidR="009F22F3" w:rsidRDefault="009F22F3" w:rsidP="00F503A1">
    <w:pPr>
      <w:pStyle w:val="Hlavika"/>
      <w:tabs>
        <w:tab w:val="left" w:pos="2160"/>
        <w:tab w:val="left" w:pos="905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D45912"/>
    <w:multiLevelType w:val="hybridMultilevel"/>
    <w:tmpl w:val="AC3ABD6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DE4600A"/>
    <w:multiLevelType w:val="multilevel"/>
    <w:tmpl w:val="46267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
  </w:num>
  <w:num w:numId="3">
    <w:abstractNumId w:val="4"/>
  </w:num>
  <w:num w:numId="4">
    <w:abstractNumId w:val="0"/>
  </w:num>
  <w:num w:numId="5">
    <w:abstractNumId w:val="9"/>
  </w:num>
  <w:num w:numId="6">
    <w:abstractNumId w:val="6"/>
  </w:num>
  <w:num w:numId="7">
    <w:abstractNumId w:val="3"/>
  </w:num>
  <w:num w:numId="8">
    <w:abstractNumId w:val="2"/>
  </w:num>
  <w:num w:numId="9">
    <w:abstractNumId w:val="7"/>
  </w:num>
  <w:num w:numId="10">
    <w:abstractNumId w:val="10"/>
  </w:num>
  <w:num w:numId="11">
    <w:abstractNumId w:val="8"/>
  </w:num>
  <w:num w:numId="12">
    <w:abstractNumId w:val="5"/>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09FF"/>
    <w:rsid w:val="00002283"/>
    <w:rsid w:val="000079A8"/>
    <w:rsid w:val="00007D80"/>
    <w:rsid w:val="0001325E"/>
    <w:rsid w:val="000143D8"/>
    <w:rsid w:val="0001588A"/>
    <w:rsid w:val="000158B2"/>
    <w:rsid w:val="0001660D"/>
    <w:rsid w:val="000166D8"/>
    <w:rsid w:val="00027400"/>
    <w:rsid w:val="000321AF"/>
    <w:rsid w:val="00032EAB"/>
    <w:rsid w:val="00033031"/>
    <w:rsid w:val="00033F84"/>
    <w:rsid w:val="0003655E"/>
    <w:rsid w:val="00037EBC"/>
    <w:rsid w:val="0004093B"/>
    <w:rsid w:val="00040A22"/>
    <w:rsid w:val="000440CE"/>
    <w:rsid w:val="00050C4F"/>
    <w:rsid w:val="00053DF4"/>
    <w:rsid w:val="000556FF"/>
    <w:rsid w:val="00055A2D"/>
    <w:rsid w:val="00056A82"/>
    <w:rsid w:val="000575AA"/>
    <w:rsid w:val="000579E5"/>
    <w:rsid w:val="000616EA"/>
    <w:rsid w:val="00063618"/>
    <w:rsid w:val="0006402A"/>
    <w:rsid w:val="00066478"/>
    <w:rsid w:val="00066F7E"/>
    <w:rsid w:val="00067A71"/>
    <w:rsid w:val="00067D25"/>
    <w:rsid w:val="0007012A"/>
    <w:rsid w:val="00071E45"/>
    <w:rsid w:val="0007302B"/>
    <w:rsid w:val="00073386"/>
    <w:rsid w:val="0007582F"/>
    <w:rsid w:val="00075A93"/>
    <w:rsid w:val="0008016F"/>
    <w:rsid w:val="000855EB"/>
    <w:rsid w:val="00086E7D"/>
    <w:rsid w:val="0008777E"/>
    <w:rsid w:val="00087C43"/>
    <w:rsid w:val="00091EAB"/>
    <w:rsid w:val="000944CC"/>
    <w:rsid w:val="00094552"/>
    <w:rsid w:val="000956D6"/>
    <w:rsid w:val="00097647"/>
    <w:rsid w:val="000A0912"/>
    <w:rsid w:val="000A09C2"/>
    <w:rsid w:val="000A14D4"/>
    <w:rsid w:val="000A4564"/>
    <w:rsid w:val="000A5ED6"/>
    <w:rsid w:val="000A74C2"/>
    <w:rsid w:val="000B046D"/>
    <w:rsid w:val="000B1A1F"/>
    <w:rsid w:val="000B1F02"/>
    <w:rsid w:val="000B38D8"/>
    <w:rsid w:val="000B7F29"/>
    <w:rsid w:val="000C0810"/>
    <w:rsid w:val="000C159E"/>
    <w:rsid w:val="000C47BF"/>
    <w:rsid w:val="000C67EC"/>
    <w:rsid w:val="000D10F0"/>
    <w:rsid w:val="000D28B0"/>
    <w:rsid w:val="000E2D66"/>
    <w:rsid w:val="000E2F43"/>
    <w:rsid w:val="000E34AD"/>
    <w:rsid w:val="000E47C9"/>
    <w:rsid w:val="000E4DB3"/>
    <w:rsid w:val="000E5E74"/>
    <w:rsid w:val="000E70CF"/>
    <w:rsid w:val="000F1331"/>
    <w:rsid w:val="000F65E0"/>
    <w:rsid w:val="00101BD6"/>
    <w:rsid w:val="001045B7"/>
    <w:rsid w:val="00106511"/>
    <w:rsid w:val="00107DC2"/>
    <w:rsid w:val="0011182E"/>
    <w:rsid w:val="00112804"/>
    <w:rsid w:val="00112871"/>
    <w:rsid w:val="00112DDE"/>
    <w:rsid w:val="0011326C"/>
    <w:rsid w:val="00116456"/>
    <w:rsid w:val="00120632"/>
    <w:rsid w:val="001206CD"/>
    <w:rsid w:val="00120768"/>
    <w:rsid w:val="001266A0"/>
    <w:rsid w:val="0012687C"/>
    <w:rsid w:val="0012785C"/>
    <w:rsid w:val="0013048D"/>
    <w:rsid w:val="0013059F"/>
    <w:rsid w:val="00133B63"/>
    <w:rsid w:val="0013534B"/>
    <w:rsid w:val="0013600D"/>
    <w:rsid w:val="00140F7A"/>
    <w:rsid w:val="0014117A"/>
    <w:rsid w:val="00142A25"/>
    <w:rsid w:val="00142FD9"/>
    <w:rsid w:val="00144AC5"/>
    <w:rsid w:val="001502C2"/>
    <w:rsid w:val="00150B3D"/>
    <w:rsid w:val="0015422F"/>
    <w:rsid w:val="001543EC"/>
    <w:rsid w:val="001548DC"/>
    <w:rsid w:val="00160EAF"/>
    <w:rsid w:val="001616F6"/>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184"/>
    <w:rsid w:val="00196B21"/>
    <w:rsid w:val="001B12DE"/>
    <w:rsid w:val="001B2B15"/>
    <w:rsid w:val="001B2F51"/>
    <w:rsid w:val="001B4774"/>
    <w:rsid w:val="001C1F44"/>
    <w:rsid w:val="001C2559"/>
    <w:rsid w:val="001C3114"/>
    <w:rsid w:val="001C5553"/>
    <w:rsid w:val="001C7563"/>
    <w:rsid w:val="001D0B8B"/>
    <w:rsid w:val="001D0EA9"/>
    <w:rsid w:val="001D15EF"/>
    <w:rsid w:val="001D1854"/>
    <w:rsid w:val="001D1A22"/>
    <w:rsid w:val="001D2BEA"/>
    <w:rsid w:val="001D4D1D"/>
    <w:rsid w:val="001D785F"/>
    <w:rsid w:val="001E10C6"/>
    <w:rsid w:val="001E2E8A"/>
    <w:rsid w:val="001E6A35"/>
    <w:rsid w:val="001F0938"/>
    <w:rsid w:val="001F3E5F"/>
    <w:rsid w:val="001F618A"/>
    <w:rsid w:val="002018EB"/>
    <w:rsid w:val="002028E6"/>
    <w:rsid w:val="00206A9C"/>
    <w:rsid w:val="00212F85"/>
    <w:rsid w:val="002138BA"/>
    <w:rsid w:val="00214576"/>
    <w:rsid w:val="00217790"/>
    <w:rsid w:val="0022244F"/>
    <w:rsid w:val="00226709"/>
    <w:rsid w:val="002300F0"/>
    <w:rsid w:val="002374A5"/>
    <w:rsid w:val="00237713"/>
    <w:rsid w:val="002378A3"/>
    <w:rsid w:val="00240572"/>
    <w:rsid w:val="00241F1A"/>
    <w:rsid w:val="00245E68"/>
    <w:rsid w:val="002502A2"/>
    <w:rsid w:val="00250872"/>
    <w:rsid w:val="002542F0"/>
    <w:rsid w:val="00255E90"/>
    <w:rsid w:val="002569D4"/>
    <w:rsid w:val="002573C6"/>
    <w:rsid w:val="00260B63"/>
    <w:rsid w:val="0026214A"/>
    <w:rsid w:val="0026608A"/>
    <w:rsid w:val="0026684D"/>
    <w:rsid w:val="002728F9"/>
    <w:rsid w:val="00276B1F"/>
    <w:rsid w:val="00281453"/>
    <w:rsid w:val="00282597"/>
    <w:rsid w:val="00284E4C"/>
    <w:rsid w:val="0028704D"/>
    <w:rsid w:val="00292048"/>
    <w:rsid w:val="00292C74"/>
    <w:rsid w:val="002942EF"/>
    <w:rsid w:val="00295AC2"/>
    <w:rsid w:val="002967B6"/>
    <w:rsid w:val="00297E2A"/>
    <w:rsid w:val="002A0F60"/>
    <w:rsid w:val="002A26AF"/>
    <w:rsid w:val="002A2BB6"/>
    <w:rsid w:val="002B3A18"/>
    <w:rsid w:val="002B4BB6"/>
    <w:rsid w:val="002B5816"/>
    <w:rsid w:val="002B5AC2"/>
    <w:rsid w:val="002B5ACF"/>
    <w:rsid w:val="002B7238"/>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383"/>
    <w:rsid w:val="00305551"/>
    <w:rsid w:val="00305A79"/>
    <w:rsid w:val="003070B7"/>
    <w:rsid w:val="00307DAA"/>
    <w:rsid w:val="00307EB6"/>
    <w:rsid w:val="003117F9"/>
    <w:rsid w:val="00317EC3"/>
    <w:rsid w:val="00322B2E"/>
    <w:rsid w:val="00325B0D"/>
    <w:rsid w:val="003269E1"/>
    <w:rsid w:val="003320FE"/>
    <w:rsid w:val="00333E25"/>
    <w:rsid w:val="00335C18"/>
    <w:rsid w:val="003363C7"/>
    <w:rsid w:val="00336872"/>
    <w:rsid w:val="0033785C"/>
    <w:rsid w:val="00343C4B"/>
    <w:rsid w:val="00345550"/>
    <w:rsid w:val="003479E8"/>
    <w:rsid w:val="00350F04"/>
    <w:rsid w:val="00360E25"/>
    <w:rsid w:val="00361DB1"/>
    <w:rsid w:val="00361F32"/>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A5594"/>
    <w:rsid w:val="003B22C6"/>
    <w:rsid w:val="003B32AA"/>
    <w:rsid w:val="003C0029"/>
    <w:rsid w:val="003C19C2"/>
    <w:rsid w:val="003C1E0A"/>
    <w:rsid w:val="003C3AA4"/>
    <w:rsid w:val="003C4EF8"/>
    <w:rsid w:val="003C52DC"/>
    <w:rsid w:val="003C7523"/>
    <w:rsid w:val="003C7A2D"/>
    <w:rsid w:val="003D0A01"/>
    <w:rsid w:val="003D1367"/>
    <w:rsid w:val="003D3AEE"/>
    <w:rsid w:val="003D558C"/>
    <w:rsid w:val="003E1BA7"/>
    <w:rsid w:val="003E3CC2"/>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805"/>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C56"/>
    <w:rsid w:val="00453E6F"/>
    <w:rsid w:val="00454BA6"/>
    <w:rsid w:val="00457071"/>
    <w:rsid w:val="00461E72"/>
    <w:rsid w:val="00467B03"/>
    <w:rsid w:val="00473F63"/>
    <w:rsid w:val="00480D9F"/>
    <w:rsid w:val="00485D5E"/>
    <w:rsid w:val="00487E6A"/>
    <w:rsid w:val="0049086C"/>
    <w:rsid w:val="00492286"/>
    <w:rsid w:val="00492C48"/>
    <w:rsid w:val="00493914"/>
    <w:rsid w:val="00495768"/>
    <w:rsid w:val="0049731C"/>
    <w:rsid w:val="004A1D70"/>
    <w:rsid w:val="004A53E5"/>
    <w:rsid w:val="004A6CA0"/>
    <w:rsid w:val="004A7540"/>
    <w:rsid w:val="004B21C2"/>
    <w:rsid w:val="004B31A8"/>
    <w:rsid w:val="004B5519"/>
    <w:rsid w:val="004B5B76"/>
    <w:rsid w:val="004B756D"/>
    <w:rsid w:val="004B7C7A"/>
    <w:rsid w:val="004C301F"/>
    <w:rsid w:val="004D222E"/>
    <w:rsid w:val="004E0F21"/>
    <w:rsid w:val="004E27AC"/>
    <w:rsid w:val="004E399D"/>
    <w:rsid w:val="004E3F7B"/>
    <w:rsid w:val="004E4939"/>
    <w:rsid w:val="004E4BEF"/>
    <w:rsid w:val="004E6F28"/>
    <w:rsid w:val="004E7F22"/>
    <w:rsid w:val="004F2105"/>
    <w:rsid w:val="004F3F59"/>
    <w:rsid w:val="004F40BE"/>
    <w:rsid w:val="004F43AF"/>
    <w:rsid w:val="004F4B9F"/>
    <w:rsid w:val="004F4E79"/>
    <w:rsid w:val="004F56CF"/>
    <w:rsid w:val="004F57F5"/>
    <w:rsid w:val="004F5BFC"/>
    <w:rsid w:val="004F648C"/>
    <w:rsid w:val="004F7D78"/>
    <w:rsid w:val="0050139F"/>
    <w:rsid w:val="00502C1A"/>
    <w:rsid w:val="0050633F"/>
    <w:rsid w:val="0051226C"/>
    <w:rsid w:val="00513B4B"/>
    <w:rsid w:val="0051771A"/>
    <w:rsid w:val="00523E83"/>
    <w:rsid w:val="00524762"/>
    <w:rsid w:val="005251CA"/>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24E6"/>
    <w:rsid w:val="00595B20"/>
    <w:rsid w:val="0059761F"/>
    <w:rsid w:val="005A05F7"/>
    <w:rsid w:val="005A09DE"/>
    <w:rsid w:val="005A2A5C"/>
    <w:rsid w:val="005A36D1"/>
    <w:rsid w:val="005A63A9"/>
    <w:rsid w:val="005A6C30"/>
    <w:rsid w:val="005B1A65"/>
    <w:rsid w:val="005B1EA3"/>
    <w:rsid w:val="005B3219"/>
    <w:rsid w:val="005B7014"/>
    <w:rsid w:val="005C0D61"/>
    <w:rsid w:val="005C1D17"/>
    <w:rsid w:val="005C1ED3"/>
    <w:rsid w:val="005C785E"/>
    <w:rsid w:val="005D0BF4"/>
    <w:rsid w:val="005D281E"/>
    <w:rsid w:val="005D6275"/>
    <w:rsid w:val="005D63D4"/>
    <w:rsid w:val="005D6E5B"/>
    <w:rsid w:val="005E01A0"/>
    <w:rsid w:val="005E045D"/>
    <w:rsid w:val="005E071B"/>
    <w:rsid w:val="005E1546"/>
    <w:rsid w:val="005E1BA1"/>
    <w:rsid w:val="005E4F55"/>
    <w:rsid w:val="005E5F54"/>
    <w:rsid w:val="005F092D"/>
    <w:rsid w:val="005F0FA4"/>
    <w:rsid w:val="005F10A6"/>
    <w:rsid w:val="005F1CD6"/>
    <w:rsid w:val="00600B81"/>
    <w:rsid w:val="00602056"/>
    <w:rsid w:val="006051BA"/>
    <w:rsid w:val="006102EE"/>
    <w:rsid w:val="00611A9C"/>
    <w:rsid w:val="00612B73"/>
    <w:rsid w:val="0061310C"/>
    <w:rsid w:val="00613DDB"/>
    <w:rsid w:val="0061449B"/>
    <w:rsid w:val="0062693E"/>
    <w:rsid w:val="00626CBE"/>
    <w:rsid w:val="00630F0F"/>
    <w:rsid w:val="00630F27"/>
    <w:rsid w:val="00633BC1"/>
    <w:rsid w:val="0063565C"/>
    <w:rsid w:val="00637D4D"/>
    <w:rsid w:val="00640338"/>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4F94"/>
    <w:rsid w:val="0067698B"/>
    <w:rsid w:val="00677B16"/>
    <w:rsid w:val="00683495"/>
    <w:rsid w:val="00683692"/>
    <w:rsid w:val="0068696A"/>
    <w:rsid w:val="00687E8C"/>
    <w:rsid w:val="006964D9"/>
    <w:rsid w:val="00697158"/>
    <w:rsid w:val="006A2171"/>
    <w:rsid w:val="006A373F"/>
    <w:rsid w:val="006B000A"/>
    <w:rsid w:val="006B17F7"/>
    <w:rsid w:val="006B236A"/>
    <w:rsid w:val="006B396B"/>
    <w:rsid w:val="006B3FDE"/>
    <w:rsid w:val="006B46B3"/>
    <w:rsid w:val="006B53D9"/>
    <w:rsid w:val="006B58E1"/>
    <w:rsid w:val="006B6A91"/>
    <w:rsid w:val="006C0E70"/>
    <w:rsid w:val="006C2958"/>
    <w:rsid w:val="006C38A1"/>
    <w:rsid w:val="006C40FE"/>
    <w:rsid w:val="006C5BBE"/>
    <w:rsid w:val="006C5FD7"/>
    <w:rsid w:val="006D0D02"/>
    <w:rsid w:val="006D44E2"/>
    <w:rsid w:val="006D4CDB"/>
    <w:rsid w:val="006D64E9"/>
    <w:rsid w:val="006E2422"/>
    <w:rsid w:val="006E27DC"/>
    <w:rsid w:val="006E67EF"/>
    <w:rsid w:val="006E681E"/>
    <w:rsid w:val="006F242F"/>
    <w:rsid w:val="006F283B"/>
    <w:rsid w:val="006F51E0"/>
    <w:rsid w:val="006F6E4B"/>
    <w:rsid w:val="006F757D"/>
    <w:rsid w:val="00702439"/>
    <w:rsid w:val="00704DF5"/>
    <w:rsid w:val="00711E08"/>
    <w:rsid w:val="007138C7"/>
    <w:rsid w:val="007143A1"/>
    <w:rsid w:val="00715F66"/>
    <w:rsid w:val="007161C3"/>
    <w:rsid w:val="00720FFF"/>
    <w:rsid w:val="00730E46"/>
    <w:rsid w:val="0073295A"/>
    <w:rsid w:val="00736B1F"/>
    <w:rsid w:val="00737FE6"/>
    <w:rsid w:val="00745F4F"/>
    <w:rsid w:val="00746BA3"/>
    <w:rsid w:val="00747388"/>
    <w:rsid w:val="00747775"/>
    <w:rsid w:val="0075185F"/>
    <w:rsid w:val="00755505"/>
    <w:rsid w:val="0076155E"/>
    <w:rsid w:val="007630CE"/>
    <w:rsid w:val="007631C6"/>
    <w:rsid w:val="0076465A"/>
    <w:rsid w:val="00767508"/>
    <w:rsid w:val="00771679"/>
    <w:rsid w:val="00772525"/>
    <w:rsid w:val="007737E3"/>
    <w:rsid w:val="007753BA"/>
    <w:rsid w:val="0077546C"/>
    <w:rsid w:val="00775650"/>
    <w:rsid w:val="00776E20"/>
    <w:rsid w:val="00777A0B"/>
    <w:rsid w:val="00777FD8"/>
    <w:rsid w:val="0078128F"/>
    <w:rsid w:val="00781E9F"/>
    <w:rsid w:val="0078763D"/>
    <w:rsid w:val="00792E96"/>
    <w:rsid w:val="0079360D"/>
    <w:rsid w:val="007940D0"/>
    <w:rsid w:val="007944B8"/>
    <w:rsid w:val="007953A8"/>
    <w:rsid w:val="00796DC9"/>
    <w:rsid w:val="007A21D8"/>
    <w:rsid w:val="007A388A"/>
    <w:rsid w:val="007A3934"/>
    <w:rsid w:val="007A628A"/>
    <w:rsid w:val="007A6B63"/>
    <w:rsid w:val="007A6E45"/>
    <w:rsid w:val="007B1085"/>
    <w:rsid w:val="007B24D7"/>
    <w:rsid w:val="007B39BB"/>
    <w:rsid w:val="007B60AF"/>
    <w:rsid w:val="007C13C3"/>
    <w:rsid w:val="007C1F8E"/>
    <w:rsid w:val="007C416E"/>
    <w:rsid w:val="007D2241"/>
    <w:rsid w:val="007D36B4"/>
    <w:rsid w:val="007D4C56"/>
    <w:rsid w:val="007D4EEE"/>
    <w:rsid w:val="007D5A75"/>
    <w:rsid w:val="007D69B7"/>
    <w:rsid w:val="007E0D53"/>
    <w:rsid w:val="007E2011"/>
    <w:rsid w:val="007E35A8"/>
    <w:rsid w:val="007E5B56"/>
    <w:rsid w:val="007E6F49"/>
    <w:rsid w:val="007E7DF9"/>
    <w:rsid w:val="007F024C"/>
    <w:rsid w:val="007F1F08"/>
    <w:rsid w:val="007F3AD3"/>
    <w:rsid w:val="007F4600"/>
    <w:rsid w:val="007F6641"/>
    <w:rsid w:val="007F736B"/>
    <w:rsid w:val="007F7E5D"/>
    <w:rsid w:val="00805D7F"/>
    <w:rsid w:val="0080672C"/>
    <w:rsid w:val="00807F6D"/>
    <w:rsid w:val="00815F8F"/>
    <w:rsid w:val="00816151"/>
    <w:rsid w:val="0081737B"/>
    <w:rsid w:val="0082298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77DCB"/>
    <w:rsid w:val="00881404"/>
    <w:rsid w:val="00882DFC"/>
    <w:rsid w:val="008836B7"/>
    <w:rsid w:val="00883CEB"/>
    <w:rsid w:val="00884B2A"/>
    <w:rsid w:val="00887D7C"/>
    <w:rsid w:val="00891952"/>
    <w:rsid w:val="00892C76"/>
    <w:rsid w:val="008947CB"/>
    <w:rsid w:val="00894842"/>
    <w:rsid w:val="0089625B"/>
    <w:rsid w:val="008976E0"/>
    <w:rsid w:val="008A0B3C"/>
    <w:rsid w:val="008A17F8"/>
    <w:rsid w:val="008A4BA9"/>
    <w:rsid w:val="008A57E8"/>
    <w:rsid w:val="008A584C"/>
    <w:rsid w:val="008A61FD"/>
    <w:rsid w:val="008A769D"/>
    <w:rsid w:val="008A7B5A"/>
    <w:rsid w:val="008A7F04"/>
    <w:rsid w:val="008B1462"/>
    <w:rsid w:val="008B2BB0"/>
    <w:rsid w:val="008B4A3B"/>
    <w:rsid w:val="008C045A"/>
    <w:rsid w:val="008C062F"/>
    <w:rsid w:val="008C1195"/>
    <w:rsid w:val="008C2626"/>
    <w:rsid w:val="008C3460"/>
    <w:rsid w:val="008C3491"/>
    <w:rsid w:val="008C5907"/>
    <w:rsid w:val="008C6419"/>
    <w:rsid w:val="008D1804"/>
    <w:rsid w:val="008D1B96"/>
    <w:rsid w:val="008D2056"/>
    <w:rsid w:val="008D2C23"/>
    <w:rsid w:val="008D41D9"/>
    <w:rsid w:val="008D6238"/>
    <w:rsid w:val="008D64DE"/>
    <w:rsid w:val="008D71E2"/>
    <w:rsid w:val="008E0299"/>
    <w:rsid w:val="008E0E6B"/>
    <w:rsid w:val="008E2F98"/>
    <w:rsid w:val="008E5D06"/>
    <w:rsid w:val="008E6C4B"/>
    <w:rsid w:val="008F1182"/>
    <w:rsid w:val="008F1E25"/>
    <w:rsid w:val="008F2B0E"/>
    <w:rsid w:val="008F2CA3"/>
    <w:rsid w:val="0090198D"/>
    <w:rsid w:val="00904C58"/>
    <w:rsid w:val="009100F3"/>
    <w:rsid w:val="0091251D"/>
    <w:rsid w:val="00912DE3"/>
    <w:rsid w:val="00917104"/>
    <w:rsid w:val="009178C1"/>
    <w:rsid w:val="00923003"/>
    <w:rsid w:val="0092390D"/>
    <w:rsid w:val="00926723"/>
    <w:rsid w:val="00926EB1"/>
    <w:rsid w:val="00927022"/>
    <w:rsid w:val="009307A7"/>
    <w:rsid w:val="00930A61"/>
    <w:rsid w:val="00930DED"/>
    <w:rsid w:val="0093333D"/>
    <w:rsid w:val="009357F5"/>
    <w:rsid w:val="00935F63"/>
    <w:rsid w:val="00936075"/>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29F0"/>
    <w:rsid w:val="00963727"/>
    <w:rsid w:val="00964622"/>
    <w:rsid w:val="0096512C"/>
    <w:rsid w:val="0096686B"/>
    <w:rsid w:val="00970D3A"/>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C39"/>
    <w:rsid w:val="009B20EB"/>
    <w:rsid w:val="009B2273"/>
    <w:rsid w:val="009B3050"/>
    <w:rsid w:val="009B348E"/>
    <w:rsid w:val="009B48AD"/>
    <w:rsid w:val="009B6D83"/>
    <w:rsid w:val="009C2405"/>
    <w:rsid w:val="009C36D5"/>
    <w:rsid w:val="009C4230"/>
    <w:rsid w:val="009C4807"/>
    <w:rsid w:val="009D0F33"/>
    <w:rsid w:val="009D1264"/>
    <w:rsid w:val="009D3E20"/>
    <w:rsid w:val="009D7170"/>
    <w:rsid w:val="009D7691"/>
    <w:rsid w:val="009E24B0"/>
    <w:rsid w:val="009E25C0"/>
    <w:rsid w:val="009E454B"/>
    <w:rsid w:val="009E7ECE"/>
    <w:rsid w:val="009F22F3"/>
    <w:rsid w:val="009F3016"/>
    <w:rsid w:val="009F3216"/>
    <w:rsid w:val="009F4162"/>
    <w:rsid w:val="009F44DD"/>
    <w:rsid w:val="009F49A6"/>
    <w:rsid w:val="009F522C"/>
    <w:rsid w:val="00A0584B"/>
    <w:rsid w:val="00A108F0"/>
    <w:rsid w:val="00A11F1E"/>
    <w:rsid w:val="00A13D95"/>
    <w:rsid w:val="00A1528E"/>
    <w:rsid w:val="00A1544E"/>
    <w:rsid w:val="00A16208"/>
    <w:rsid w:val="00A1718E"/>
    <w:rsid w:val="00A24AAB"/>
    <w:rsid w:val="00A255C3"/>
    <w:rsid w:val="00A2679A"/>
    <w:rsid w:val="00A27153"/>
    <w:rsid w:val="00A320B8"/>
    <w:rsid w:val="00A32F68"/>
    <w:rsid w:val="00A33722"/>
    <w:rsid w:val="00A35ACA"/>
    <w:rsid w:val="00A40C38"/>
    <w:rsid w:val="00A42AEB"/>
    <w:rsid w:val="00A432B7"/>
    <w:rsid w:val="00A43D0B"/>
    <w:rsid w:val="00A44DAE"/>
    <w:rsid w:val="00A456CB"/>
    <w:rsid w:val="00A46E2E"/>
    <w:rsid w:val="00A50EAD"/>
    <w:rsid w:val="00A51461"/>
    <w:rsid w:val="00A5321E"/>
    <w:rsid w:val="00A5497F"/>
    <w:rsid w:val="00A570E9"/>
    <w:rsid w:val="00A57F95"/>
    <w:rsid w:val="00A6147C"/>
    <w:rsid w:val="00A65B56"/>
    <w:rsid w:val="00A678C7"/>
    <w:rsid w:val="00A7141C"/>
    <w:rsid w:val="00A72B82"/>
    <w:rsid w:val="00A737B9"/>
    <w:rsid w:val="00A73C36"/>
    <w:rsid w:val="00A74622"/>
    <w:rsid w:val="00A75668"/>
    <w:rsid w:val="00A76CE5"/>
    <w:rsid w:val="00A80F92"/>
    <w:rsid w:val="00A83F0B"/>
    <w:rsid w:val="00A8557A"/>
    <w:rsid w:val="00A85AAE"/>
    <w:rsid w:val="00A86CE3"/>
    <w:rsid w:val="00A87891"/>
    <w:rsid w:val="00A919DD"/>
    <w:rsid w:val="00A94048"/>
    <w:rsid w:val="00AA17D5"/>
    <w:rsid w:val="00AA394E"/>
    <w:rsid w:val="00AA489C"/>
    <w:rsid w:val="00AB1670"/>
    <w:rsid w:val="00AB1998"/>
    <w:rsid w:val="00AB3156"/>
    <w:rsid w:val="00AB37C1"/>
    <w:rsid w:val="00AB481E"/>
    <w:rsid w:val="00AB5B75"/>
    <w:rsid w:val="00AB7C6D"/>
    <w:rsid w:val="00AC03BB"/>
    <w:rsid w:val="00AC2F2D"/>
    <w:rsid w:val="00AC6372"/>
    <w:rsid w:val="00AD086A"/>
    <w:rsid w:val="00AD1102"/>
    <w:rsid w:val="00AD1F38"/>
    <w:rsid w:val="00AD30C0"/>
    <w:rsid w:val="00AD6429"/>
    <w:rsid w:val="00AE14A4"/>
    <w:rsid w:val="00AE20AD"/>
    <w:rsid w:val="00AE2D50"/>
    <w:rsid w:val="00AE7306"/>
    <w:rsid w:val="00AF0C7A"/>
    <w:rsid w:val="00AF201F"/>
    <w:rsid w:val="00AF2238"/>
    <w:rsid w:val="00AF6C46"/>
    <w:rsid w:val="00B002CF"/>
    <w:rsid w:val="00B05C1E"/>
    <w:rsid w:val="00B06AFB"/>
    <w:rsid w:val="00B10A0E"/>
    <w:rsid w:val="00B128D7"/>
    <w:rsid w:val="00B1456D"/>
    <w:rsid w:val="00B23273"/>
    <w:rsid w:val="00B253C5"/>
    <w:rsid w:val="00B27BF9"/>
    <w:rsid w:val="00B30383"/>
    <w:rsid w:val="00B308AE"/>
    <w:rsid w:val="00B3201A"/>
    <w:rsid w:val="00B32F09"/>
    <w:rsid w:val="00B34267"/>
    <w:rsid w:val="00B342A2"/>
    <w:rsid w:val="00B34901"/>
    <w:rsid w:val="00B351B9"/>
    <w:rsid w:val="00B362C8"/>
    <w:rsid w:val="00B364FC"/>
    <w:rsid w:val="00B40366"/>
    <w:rsid w:val="00B43EB2"/>
    <w:rsid w:val="00B444EF"/>
    <w:rsid w:val="00B451C1"/>
    <w:rsid w:val="00B455BE"/>
    <w:rsid w:val="00B47DBF"/>
    <w:rsid w:val="00B50976"/>
    <w:rsid w:val="00B509DD"/>
    <w:rsid w:val="00B5333E"/>
    <w:rsid w:val="00B54067"/>
    <w:rsid w:val="00B5438E"/>
    <w:rsid w:val="00B54823"/>
    <w:rsid w:val="00B54913"/>
    <w:rsid w:val="00B5566B"/>
    <w:rsid w:val="00B55B1D"/>
    <w:rsid w:val="00B60AC2"/>
    <w:rsid w:val="00B6140B"/>
    <w:rsid w:val="00B62A7F"/>
    <w:rsid w:val="00B646E7"/>
    <w:rsid w:val="00B6494E"/>
    <w:rsid w:val="00B66197"/>
    <w:rsid w:val="00B6680D"/>
    <w:rsid w:val="00B66E0E"/>
    <w:rsid w:val="00B72B2F"/>
    <w:rsid w:val="00B76E28"/>
    <w:rsid w:val="00B84148"/>
    <w:rsid w:val="00B8483B"/>
    <w:rsid w:val="00B863A2"/>
    <w:rsid w:val="00B86876"/>
    <w:rsid w:val="00B87AF2"/>
    <w:rsid w:val="00B87EA4"/>
    <w:rsid w:val="00B906A9"/>
    <w:rsid w:val="00B93C9C"/>
    <w:rsid w:val="00B94FE9"/>
    <w:rsid w:val="00B97A45"/>
    <w:rsid w:val="00B97B61"/>
    <w:rsid w:val="00BA0041"/>
    <w:rsid w:val="00BA318A"/>
    <w:rsid w:val="00BA5820"/>
    <w:rsid w:val="00BA6965"/>
    <w:rsid w:val="00BB6535"/>
    <w:rsid w:val="00BB7AEE"/>
    <w:rsid w:val="00BC0D3A"/>
    <w:rsid w:val="00BC3D0F"/>
    <w:rsid w:val="00BC3D5D"/>
    <w:rsid w:val="00BC500B"/>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1589"/>
    <w:rsid w:val="00BF20E1"/>
    <w:rsid w:val="00BF4189"/>
    <w:rsid w:val="00BF47E6"/>
    <w:rsid w:val="00BF7506"/>
    <w:rsid w:val="00C0025E"/>
    <w:rsid w:val="00C007D8"/>
    <w:rsid w:val="00C04E36"/>
    <w:rsid w:val="00C13983"/>
    <w:rsid w:val="00C214E2"/>
    <w:rsid w:val="00C22E7B"/>
    <w:rsid w:val="00C2398C"/>
    <w:rsid w:val="00C25047"/>
    <w:rsid w:val="00C277CE"/>
    <w:rsid w:val="00C3135D"/>
    <w:rsid w:val="00C31AB1"/>
    <w:rsid w:val="00C31C7E"/>
    <w:rsid w:val="00C31E4F"/>
    <w:rsid w:val="00C32A36"/>
    <w:rsid w:val="00C349BF"/>
    <w:rsid w:val="00C35A78"/>
    <w:rsid w:val="00C43934"/>
    <w:rsid w:val="00C475EF"/>
    <w:rsid w:val="00C54052"/>
    <w:rsid w:val="00C576C1"/>
    <w:rsid w:val="00C57F12"/>
    <w:rsid w:val="00C602A6"/>
    <w:rsid w:val="00C62EDB"/>
    <w:rsid w:val="00C62F6F"/>
    <w:rsid w:val="00C6568E"/>
    <w:rsid w:val="00C6785F"/>
    <w:rsid w:val="00C67A24"/>
    <w:rsid w:val="00C70425"/>
    <w:rsid w:val="00C7089B"/>
    <w:rsid w:val="00C70E5C"/>
    <w:rsid w:val="00C70EC8"/>
    <w:rsid w:val="00C728C3"/>
    <w:rsid w:val="00C72BBA"/>
    <w:rsid w:val="00C72CF8"/>
    <w:rsid w:val="00C76B16"/>
    <w:rsid w:val="00C7787D"/>
    <w:rsid w:val="00C80ABF"/>
    <w:rsid w:val="00C80F70"/>
    <w:rsid w:val="00C83F7F"/>
    <w:rsid w:val="00C87F44"/>
    <w:rsid w:val="00C9162D"/>
    <w:rsid w:val="00C95BC8"/>
    <w:rsid w:val="00CA3E6E"/>
    <w:rsid w:val="00CA69D7"/>
    <w:rsid w:val="00CA6BB8"/>
    <w:rsid w:val="00CB2856"/>
    <w:rsid w:val="00CB38E8"/>
    <w:rsid w:val="00CB5A71"/>
    <w:rsid w:val="00CB6893"/>
    <w:rsid w:val="00CC0BEC"/>
    <w:rsid w:val="00CC1B40"/>
    <w:rsid w:val="00CC24BF"/>
    <w:rsid w:val="00CC2F1B"/>
    <w:rsid w:val="00CC4305"/>
    <w:rsid w:val="00CC4336"/>
    <w:rsid w:val="00CC7D8A"/>
    <w:rsid w:val="00CD49A2"/>
    <w:rsid w:val="00CD5D6A"/>
    <w:rsid w:val="00CD655B"/>
    <w:rsid w:val="00CD68B2"/>
    <w:rsid w:val="00CE1E36"/>
    <w:rsid w:val="00CE2835"/>
    <w:rsid w:val="00CE31B0"/>
    <w:rsid w:val="00CE555C"/>
    <w:rsid w:val="00CE65FF"/>
    <w:rsid w:val="00CE75E8"/>
    <w:rsid w:val="00CF1494"/>
    <w:rsid w:val="00CF2402"/>
    <w:rsid w:val="00CF4836"/>
    <w:rsid w:val="00D01BF9"/>
    <w:rsid w:val="00D04EBB"/>
    <w:rsid w:val="00D052A3"/>
    <w:rsid w:val="00D05B26"/>
    <w:rsid w:val="00D113C3"/>
    <w:rsid w:val="00D119DF"/>
    <w:rsid w:val="00D12AB8"/>
    <w:rsid w:val="00D1498E"/>
    <w:rsid w:val="00D14FB7"/>
    <w:rsid w:val="00D2103F"/>
    <w:rsid w:val="00D2210A"/>
    <w:rsid w:val="00D31B05"/>
    <w:rsid w:val="00D348ED"/>
    <w:rsid w:val="00D36C61"/>
    <w:rsid w:val="00D42970"/>
    <w:rsid w:val="00D43AED"/>
    <w:rsid w:val="00D440DA"/>
    <w:rsid w:val="00D46ABA"/>
    <w:rsid w:val="00D51595"/>
    <w:rsid w:val="00D54F1D"/>
    <w:rsid w:val="00D565F3"/>
    <w:rsid w:val="00D60177"/>
    <w:rsid w:val="00D60222"/>
    <w:rsid w:val="00D604C6"/>
    <w:rsid w:val="00D64AC5"/>
    <w:rsid w:val="00D666B2"/>
    <w:rsid w:val="00D669D3"/>
    <w:rsid w:val="00D74C2C"/>
    <w:rsid w:val="00D76BA3"/>
    <w:rsid w:val="00D824E5"/>
    <w:rsid w:val="00D842CA"/>
    <w:rsid w:val="00D85529"/>
    <w:rsid w:val="00D85561"/>
    <w:rsid w:val="00D8637B"/>
    <w:rsid w:val="00D8753A"/>
    <w:rsid w:val="00D92560"/>
    <w:rsid w:val="00D92F21"/>
    <w:rsid w:val="00D952E3"/>
    <w:rsid w:val="00D95960"/>
    <w:rsid w:val="00D9600E"/>
    <w:rsid w:val="00D9603D"/>
    <w:rsid w:val="00D96B8F"/>
    <w:rsid w:val="00D96F1C"/>
    <w:rsid w:val="00DA0ADA"/>
    <w:rsid w:val="00DA1A1C"/>
    <w:rsid w:val="00DA1F04"/>
    <w:rsid w:val="00DA2B07"/>
    <w:rsid w:val="00DA2D25"/>
    <w:rsid w:val="00DA64A0"/>
    <w:rsid w:val="00DA73D0"/>
    <w:rsid w:val="00DB24DE"/>
    <w:rsid w:val="00DB363E"/>
    <w:rsid w:val="00DB3E61"/>
    <w:rsid w:val="00DC138C"/>
    <w:rsid w:val="00DC153C"/>
    <w:rsid w:val="00DC55F4"/>
    <w:rsid w:val="00DD1F86"/>
    <w:rsid w:val="00DD22D0"/>
    <w:rsid w:val="00DD4A04"/>
    <w:rsid w:val="00DD52E3"/>
    <w:rsid w:val="00DD7D77"/>
    <w:rsid w:val="00DE6A69"/>
    <w:rsid w:val="00DF1468"/>
    <w:rsid w:val="00DF1CA4"/>
    <w:rsid w:val="00DF5B18"/>
    <w:rsid w:val="00DF5BD9"/>
    <w:rsid w:val="00DF6D25"/>
    <w:rsid w:val="00E029CC"/>
    <w:rsid w:val="00E02BE7"/>
    <w:rsid w:val="00E05F86"/>
    <w:rsid w:val="00E0681E"/>
    <w:rsid w:val="00E10188"/>
    <w:rsid w:val="00E11676"/>
    <w:rsid w:val="00E12F9F"/>
    <w:rsid w:val="00E165C3"/>
    <w:rsid w:val="00E20D75"/>
    <w:rsid w:val="00E22709"/>
    <w:rsid w:val="00E24E29"/>
    <w:rsid w:val="00E3096A"/>
    <w:rsid w:val="00E333D3"/>
    <w:rsid w:val="00E34B56"/>
    <w:rsid w:val="00E34ED0"/>
    <w:rsid w:val="00E425C3"/>
    <w:rsid w:val="00E47D7E"/>
    <w:rsid w:val="00E503A9"/>
    <w:rsid w:val="00E55894"/>
    <w:rsid w:val="00E63A14"/>
    <w:rsid w:val="00E63B52"/>
    <w:rsid w:val="00E70208"/>
    <w:rsid w:val="00E73884"/>
    <w:rsid w:val="00E77869"/>
    <w:rsid w:val="00E806D3"/>
    <w:rsid w:val="00E8169E"/>
    <w:rsid w:val="00E820BB"/>
    <w:rsid w:val="00E82680"/>
    <w:rsid w:val="00E83457"/>
    <w:rsid w:val="00E855AC"/>
    <w:rsid w:val="00E85BE3"/>
    <w:rsid w:val="00E8635B"/>
    <w:rsid w:val="00E86565"/>
    <w:rsid w:val="00E87121"/>
    <w:rsid w:val="00E87576"/>
    <w:rsid w:val="00E90EF7"/>
    <w:rsid w:val="00E91F32"/>
    <w:rsid w:val="00E92A46"/>
    <w:rsid w:val="00E93F79"/>
    <w:rsid w:val="00E95A6D"/>
    <w:rsid w:val="00E95D72"/>
    <w:rsid w:val="00E9798E"/>
    <w:rsid w:val="00EA2CDD"/>
    <w:rsid w:val="00EA3D10"/>
    <w:rsid w:val="00EA46D6"/>
    <w:rsid w:val="00EB3FB9"/>
    <w:rsid w:val="00EB553D"/>
    <w:rsid w:val="00EB6D7B"/>
    <w:rsid w:val="00EC12FC"/>
    <w:rsid w:val="00EC75FC"/>
    <w:rsid w:val="00ED0C37"/>
    <w:rsid w:val="00ED180B"/>
    <w:rsid w:val="00ED2578"/>
    <w:rsid w:val="00ED37FF"/>
    <w:rsid w:val="00ED38CE"/>
    <w:rsid w:val="00ED540E"/>
    <w:rsid w:val="00EE0B48"/>
    <w:rsid w:val="00EE3871"/>
    <w:rsid w:val="00EE4073"/>
    <w:rsid w:val="00EE6BC7"/>
    <w:rsid w:val="00EF09A0"/>
    <w:rsid w:val="00EF138B"/>
    <w:rsid w:val="00EF152F"/>
    <w:rsid w:val="00EF1D6C"/>
    <w:rsid w:val="00EF2304"/>
    <w:rsid w:val="00F01ED2"/>
    <w:rsid w:val="00F02E70"/>
    <w:rsid w:val="00F03D55"/>
    <w:rsid w:val="00F04E86"/>
    <w:rsid w:val="00F04E95"/>
    <w:rsid w:val="00F05F33"/>
    <w:rsid w:val="00F06E13"/>
    <w:rsid w:val="00F141DB"/>
    <w:rsid w:val="00F14EC2"/>
    <w:rsid w:val="00F14F09"/>
    <w:rsid w:val="00F14F1D"/>
    <w:rsid w:val="00F152B3"/>
    <w:rsid w:val="00F15664"/>
    <w:rsid w:val="00F225C5"/>
    <w:rsid w:val="00F24C04"/>
    <w:rsid w:val="00F302C7"/>
    <w:rsid w:val="00F33BF0"/>
    <w:rsid w:val="00F354B5"/>
    <w:rsid w:val="00F369CC"/>
    <w:rsid w:val="00F3711D"/>
    <w:rsid w:val="00F4187A"/>
    <w:rsid w:val="00F4378A"/>
    <w:rsid w:val="00F44AD3"/>
    <w:rsid w:val="00F45396"/>
    <w:rsid w:val="00F45DCB"/>
    <w:rsid w:val="00F46770"/>
    <w:rsid w:val="00F467AE"/>
    <w:rsid w:val="00F46E40"/>
    <w:rsid w:val="00F503A1"/>
    <w:rsid w:val="00F5190F"/>
    <w:rsid w:val="00F52522"/>
    <w:rsid w:val="00F530AD"/>
    <w:rsid w:val="00F53788"/>
    <w:rsid w:val="00F537B9"/>
    <w:rsid w:val="00F545F9"/>
    <w:rsid w:val="00F57143"/>
    <w:rsid w:val="00F6549E"/>
    <w:rsid w:val="00F73B4C"/>
    <w:rsid w:val="00F74F29"/>
    <w:rsid w:val="00F8050E"/>
    <w:rsid w:val="00F877EA"/>
    <w:rsid w:val="00F87828"/>
    <w:rsid w:val="00F916F6"/>
    <w:rsid w:val="00F93FD7"/>
    <w:rsid w:val="00F94C37"/>
    <w:rsid w:val="00F95950"/>
    <w:rsid w:val="00F96569"/>
    <w:rsid w:val="00FA0D53"/>
    <w:rsid w:val="00FA416E"/>
    <w:rsid w:val="00FA447C"/>
    <w:rsid w:val="00FA59F6"/>
    <w:rsid w:val="00FA7247"/>
    <w:rsid w:val="00FA771E"/>
    <w:rsid w:val="00FB1F26"/>
    <w:rsid w:val="00FB2443"/>
    <w:rsid w:val="00FB3AAC"/>
    <w:rsid w:val="00FB5AD5"/>
    <w:rsid w:val="00FC19E1"/>
    <w:rsid w:val="00FC2210"/>
    <w:rsid w:val="00FC3ECC"/>
    <w:rsid w:val="00FC4B51"/>
    <w:rsid w:val="00FC6224"/>
    <w:rsid w:val="00FC6EA7"/>
    <w:rsid w:val="00FD6B82"/>
    <w:rsid w:val="00FE0B3F"/>
    <w:rsid w:val="00FE39CE"/>
    <w:rsid w:val="00FE4747"/>
    <w:rsid w:val="00FE6D4B"/>
    <w:rsid w:val="00FF2020"/>
    <w:rsid w:val="00FF2B80"/>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4689"/>
    <o:shapelayout v:ext="edit">
      <o:idmap v:ext="edit" data="1"/>
    </o:shapelayout>
  </w:shapeDefaults>
  <w:decimalSymbol w:val=","/>
  <w:listSeparator w:val=";"/>
  <w14:docId w14:val="7D6DE3EB"/>
  <w15:docId w15:val="{B823C3DA-7DFA-4697-9964-06D3C7D74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77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0241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6648">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781C0-A4BD-46E6-A52A-15C8E71E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22</Pages>
  <Words>8785</Words>
  <Characters>50078</Characters>
  <Application>Microsoft Office Word</Application>
  <DocSecurity>0</DocSecurity>
  <Lines>417</Lines>
  <Paragraphs>117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55</cp:revision>
  <cp:lastPrinted>2017-11-27T07:46:00Z</cp:lastPrinted>
  <dcterms:created xsi:type="dcterms:W3CDTF">2017-03-30T09:47:00Z</dcterms:created>
  <dcterms:modified xsi:type="dcterms:W3CDTF">2020-02-24T08:55:00Z</dcterms:modified>
</cp:coreProperties>
</file>